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907" w:rsidRPr="006E1653" w:rsidRDefault="00407907" w:rsidP="00407907">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Pr>
          <w:rFonts w:ascii="GHEA Grapalat" w:hAnsi="GHEA Grapalat"/>
          <w:i/>
        </w:rPr>
        <w:t>7</w:t>
      </w:r>
    </w:p>
    <w:p w:rsidR="00407907" w:rsidRPr="007F263C" w:rsidRDefault="00407907" w:rsidP="00407907">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w:t>
      </w:r>
      <w:r w:rsidRPr="000465EA">
        <w:rPr>
          <w:rFonts w:ascii="GHEA Grapalat" w:hAnsi="GHEA Grapalat"/>
          <w:i/>
        </w:rPr>
        <w:t xml:space="preserve">01 </w:t>
      </w:r>
      <w:r>
        <w:rPr>
          <w:rFonts w:ascii="GHEA Grapalat" w:hAnsi="GHEA Grapalat"/>
          <w:i/>
        </w:rPr>
        <w:t xml:space="preserve">июля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239</w:t>
      </w:r>
      <w:r w:rsidRPr="00A052C7">
        <w:rPr>
          <w:rFonts w:ascii="GHEA Grapalat" w:hAnsi="GHEA Grapalat"/>
          <w:i/>
          <w:lang w:val="hy-AM"/>
        </w:rPr>
        <w:t>-</w:t>
      </w:r>
      <w:r w:rsidRPr="00A052C7">
        <w:rPr>
          <w:rFonts w:ascii="GHEA Grapalat" w:hAnsi="GHEA Grapalat"/>
          <w:i/>
        </w:rPr>
        <w:t>A</w:t>
      </w:r>
    </w:p>
    <w:p w:rsidR="00407907" w:rsidRPr="00E26FEE" w:rsidRDefault="00407907" w:rsidP="00407907">
      <w:pPr>
        <w:widowControl w:val="0"/>
        <w:spacing w:after="160" w:line="360" w:lineRule="auto"/>
        <w:ind w:firstLine="567"/>
        <w:jc w:val="right"/>
        <w:rPr>
          <w:rFonts w:ascii="GHEA Grapalat" w:hAnsi="GHEA Grapalat" w:cs="Sylfaen"/>
          <w:i/>
        </w:rPr>
      </w:pPr>
    </w:p>
    <w:p w:rsidR="00407907" w:rsidRPr="00E26FEE" w:rsidRDefault="00407907" w:rsidP="00407907">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240120">
        <w:rPr>
          <w:rFonts w:ascii="Sylfaen" w:hAnsi="Sylfaen"/>
          <w:i w:val="0"/>
          <w:sz w:val="24"/>
          <w:szCs w:val="24"/>
        </w:rPr>
        <w:t>1</w:t>
      </w:r>
      <w:r w:rsidR="00407907" w:rsidRPr="00407907">
        <w:rPr>
          <w:rFonts w:ascii="Sylfaen" w:hAnsi="Sylfaen"/>
          <w:i w:val="0"/>
          <w:sz w:val="24"/>
          <w:szCs w:val="24"/>
        </w:rPr>
        <w:t>2</w:t>
      </w:r>
      <w:r w:rsidRPr="008B1F5B">
        <w:rPr>
          <w:rFonts w:ascii="Calibri" w:hAnsi="Calibri"/>
          <w:i w:val="0"/>
          <w:sz w:val="24"/>
          <w:szCs w:val="24"/>
        </w:rPr>
        <w:t>"-ого "</w:t>
      </w:r>
      <w:r w:rsidR="00240120">
        <w:rPr>
          <w:rFonts w:ascii="GHEA Grapalat" w:hAnsi="GHEA Grapalat"/>
          <w:i w:val="0"/>
          <w:sz w:val="24"/>
          <w:szCs w:val="24"/>
        </w:rPr>
        <w:t>1</w:t>
      </w:r>
      <w:r w:rsidR="00FF44B4">
        <w:rPr>
          <w:rFonts w:ascii="GHEA Grapalat" w:hAnsi="GHEA Grapalat"/>
          <w:i w:val="0"/>
          <w:sz w:val="24"/>
          <w:szCs w:val="24"/>
        </w:rPr>
        <w:t>2</w:t>
      </w:r>
      <w:r w:rsidRPr="008B1F5B">
        <w:rPr>
          <w:rFonts w:ascii="Calibri" w:hAnsi="Calibri"/>
          <w:i w:val="0"/>
          <w:sz w:val="24"/>
          <w:szCs w:val="24"/>
        </w:rPr>
        <w:t>"  202</w:t>
      </w:r>
      <w:r w:rsidR="00407907" w:rsidRPr="00407907">
        <w:rPr>
          <w:rFonts w:ascii="Calibri" w:hAnsi="Calibri"/>
          <w:i w:val="0"/>
          <w:sz w:val="24"/>
          <w:szCs w:val="24"/>
        </w:rPr>
        <w:t>5</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r w:rsidR="00407907">
        <w:rPr>
          <w:rFonts w:ascii="Sylfaen" w:hAnsi="Sylfaen"/>
          <w:i w:val="0"/>
          <w:sz w:val="24"/>
          <w:szCs w:val="24"/>
        </w:rPr>
        <w:t>VM-GHAPDzB-26/01</w:t>
      </w:r>
    </w:p>
    <w:p w:rsidR="00E12B8D" w:rsidRPr="00501D4F" w:rsidRDefault="00E12B8D" w:rsidP="00E12B8D">
      <w:pPr>
        <w:pStyle w:val="a3"/>
        <w:widowControl w:val="0"/>
        <w:spacing w:after="160" w:line="240" w:lineRule="auto"/>
        <w:rPr>
          <w:rFonts w:ascii="GHEA Grapalat" w:hAnsi="GHEA Grapalat"/>
          <w:i w:val="0"/>
          <w:sz w:val="22"/>
          <w:szCs w:val="22"/>
        </w:rPr>
      </w:pPr>
    </w:p>
    <w:p w:rsidR="00E12B8D" w:rsidRPr="00501D4F" w:rsidRDefault="00E12B8D" w:rsidP="00E12B8D">
      <w:pPr>
        <w:pStyle w:val="a3"/>
        <w:widowControl w:val="0"/>
        <w:spacing w:line="240" w:lineRule="auto"/>
        <w:ind w:firstLine="709"/>
        <w:jc w:val="left"/>
        <w:rPr>
          <w:rFonts w:ascii="GHEA Grapalat" w:hAnsi="GHEA Grapalat"/>
          <w:i w:val="0"/>
          <w:sz w:val="22"/>
          <w:szCs w:val="22"/>
        </w:rPr>
      </w:pPr>
      <w:r w:rsidRPr="00501D4F">
        <w:rPr>
          <w:rFonts w:ascii="GHEA Grapalat" w:hAnsi="GHEA Grapalat"/>
          <w:i w:val="0"/>
          <w:sz w:val="22"/>
          <w:szCs w:val="22"/>
        </w:rPr>
        <w:t xml:space="preserve">Заказчик </w:t>
      </w:r>
      <w:r w:rsidR="00501D4F">
        <w:rPr>
          <w:rFonts w:ascii="GHEA Grapalat" w:hAnsi="GHEA Grapalat"/>
          <w:i w:val="0"/>
          <w:sz w:val="22"/>
          <w:szCs w:val="22"/>
        </w:rPr>
        <w:t xml:space="preserve"> </w:t>
      </w:r>
      <w:r w:rsidR="007E5C72" w:rsidRPr="0015555B">
        <w:rPr>
          <w:rFonts w:ascii="GHEA Grapalat" w:hAnsi="GHEA Grapalat"/>
          <w:i w:val="0"/>
          <w:sz w:val="24"/>
          <w:szCs w:val="24"/>
        </w:rPr>
        <w:t xml:space="preserve">« </w:t>
      </w:r>
      <w:r w:rsidR="00BD0664" w:rsidRPr="00BD0664">
        <w:rPr>
          <w:rFonts w:ascii="GHEA Grapalat" w:hAnsi="GHEA Grapalat"/>
          <w:i w:val="0"/>
          <w:sz w:val="24"/>
          <w:szCs w:val="24"/>
        </w:rPr>
        <w:t>Ванашен</w:t>
      </w:r>
      <w:r w:rsidR="007E5C72" w:rsidRPr="0015555B">
        <w:rPr>
          <w:rFonts w:ascii="GHEA Grapalat" w:hAnsi="GHEA Grapalat"/>
          <w:i w:val="0"/>
          <w:sz w:val="24"/>
          <w:szCs w:val="24"/>
        </w:rPr>
        <w:t xml:space="preserve">  детский сад»</w:t>
      </w:r>
      <w:r w:rsidR="007E5C72">
        <w:rPr>
          <w:rFonts w:ascii="GHEA Grapalat" w:hAnsi="GHEA Grapalat"/>
          <w:i w:val="0"/>
          <w:sz w:val="24"/>
          <w:szCs w:val="24"/>
        </w:rPr>
        <w:t xml:space="preserve"> </w:t>
      </w:r>
      <w:r w:rsidR="007E5C72" w:rsidRPr="0015555B">
        <w:rPr>
          <w:rFonts w:ascii="GHEA Grapalat" w:hAnsi="GHEA Grapalat"/>
          <w:i w:val="0"/>
          <w:sz w:val="24"/>
          <w:szCs w:val="24"/>
        </w:rPr>
        <w:t xml:space="preserve"> HOAK, которая находится в 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7E5C72"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w:t>
      </w:r>
      <w:r w:rsidR="00BD0664" w:rsidRPr="00A16ABE">
        <w:rPr>
          <w:rFonts w:ascii="GHEA Grapalat" w:hAnsi="GHEA Grapalat"/>
          <w:i w:val="0"/>
          <w:sz w:val="24"/>
          <w:szCs w:val="24"/>
        </w:rPr>
        <w:t>н</w:t>
      </w:r>
      <w:r w:rsidR="00BD0664" w:rsidRPr="00BD0664">
        <w:rPr>
          <w:rFonts w:ascii="GHEA Grapalat" w:hAnsi="GHEA Grapalat"/>
          <w:i w:val="0"/>
          <w:sz w:val="24"/>
          <w:szCs w:val="24"/>
        </w:rPr>
        <w:t xml:space="preserve">, 24. </w:t>
      </w:r>
      <w:r w:rsidRPr="00501D4F">
        <w:rPr>
          <w:rFonts w:ascii="GHEA Grapalat" w:hAnsi="GHEA Grapalat"/>
          <w:i w:val="0"/>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по </w:t>
      </w:r>
      <w:r w:rsidR="00501D4F">
        <w:rPr>
          <w:rFonts w:ascii="GHEA Grapalat" w:hAnsi="GHEA Grapalat"/>
          <w:i w:val="0"/>
          <w:sz w:val="24"/>
          <w:szCs w:val="24"/>
        </w:rPr>
        <w:t xml:space="preserve"> </w:t>
      </w:r>
      <w:r w:rsidRPr="002C3F4E">
        <w:rPr>
          <w:rFonts w:ascii="GHEA Grapalat" w:hAnsi="GHEA Grapalat"/>
          <w:i w:val="0"/>
          <w:sz w:val="24"/>
          <w:szCs w:val="24"/>
        </w:rPr>
        <w:t>адресу</w:t>
      </w:r>
      <w:r w:rsidR="00501D4F">
        <w:rPr>
          <w:rFonts w:ascii="GHEA Grapalat" w:hAnsi="GHEA Grapalat"/>
          <w:i w:val="0"/>
          <w:spacing w:val="6"/>
          <w:sz w:val="24"/>
          <w:szCs w:val="24"/>
        </w:rPr>
        <w:t xml:space="preserve">  </w:t>
      </w:r>
      <w:r w:rsidR="009E3704" w:rsidRPr="002C3F4E">
        <w:rPr>
          <w:rFonts w:ascii="Sylfaen" w:hAnsi="Sylfaen"/>
          <w:i w:val="0"/>
          <w:sz w:val="24"/>
          <w:szCs w:val="24"/>
        </w:rPr>
        <w:t>с</w:t>
      </w:r>
      <w:r w:rsidR="009E3704" w:rsidRPr="002C3F4E">
        <w:rPr>
          <w:rFonts w:ascii="Sylfaen" w:hAnsi="Sylfaen"/>
          <w:i w:val="0"/>
          <w:sz w:val="24"/>
          <w:szCs w:val="24"/>
          <w:lang w:val="hy-AM"/>
        </w:rPr>
        <w:t xml:space="preserve"> </w:t>
      </w:r>
      <w:r w:rsidR="002C3F4E">
        <w:rPr>
          <w:rFonts w:ascii="Sylfaen" w:hAnsi="Sylfaen"/>
          <w:i w:val="0"/>
          <w:sz w:val="24"/>
          <w:szCs w:val="24"/>
        </w:rPr>
        <w:t xml:space="preserve"> </w:t>
      </w:r>
      <w:r w:rsidR="007E5C72" w:rsidRPr="0015555B">
        <w:rPr>
          <w:rFonts w:ascii="GHEA Grapalat" w:hAnsi="GHEA Grapalat"/>
          <w:i w:val="0"/>
          <w:sz w:val="24"/>
          <w:szCs w:val="24"/>
        </w:rPr>
        <w:t xml:space="preserve">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BD0664"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Алоян, 24</w:t>
      </w:r>
      <w:r w:rsidR="009E3704" w:rsidRPr="002C3F4E">
        <w:rPr>
          <w:rFonts w:ascii="Sylfaen" w:hAnsi="Sylfaen"/>
          <w:i w:val="0"/>
          <w:sz w:val="24"/>
          <w:szCs w:val="24"/>
        </w:rPr>
        <w:t xml:space="preserve">, </w:t>
      </w:r>
      <w:r w:rsidR="009E3704" w:rsidRPr="002C3F4E">
        <w:rPr>
          <w:rFonts w:ascii="Calibri" w:hAnsi="Calibri"/>
          <w:i w:val="0"/>
          <w:sz w:val="24"/>
          <w:szCs w:val="24"/>
        </w:rPr>
        <w:t xml:space="preserve">в документарной форме, </w:t>
      </w:r>
      <w:r w:rsidR="002C3F4E">
        <w:rPr>
          <w:rFonts w:ascii="Calibri" w:hAnsi="Calibri"/>
          <w:i w:val="0"/>
          <w:sz w:val="24"/>
          <w:szCs w:val="24"/>
        </w:rPr>
        <w:t xml:space="preserve"> </w:t>
      </w:r>
      <w:r w:rsidR="007941A0">
        <w:rPr>
          <w:rFonts w:ascii="Sylfaen" w:hAnsi="Sylfaen"/>
          <w:i w:val="0"/>
          <w:sz w:val="24"/>
          <w:szCs w:val="24"/>
          <w:lang w:val="hy-AM"/>
        </w:rPr>
        <w:t>1</w:t>
      </w:r>
      <w:r w:rsidR="00407907" w:rsidRPr="00407907">
        <w:rPr>
          <w:rFonts w:ascii="Sylfaen" w:hAnsi="Sylfaen"/>
          <w:i w:val="0"/>
          <w:sz w:val="24"/>
          <w:szCs w:val="24"/>
        </w:rPr>
        <w:t>5</w:t>
      </w:r>
      <w:r w:rsidR="007941A0">
        <w:rPr>
          <w:rFonts w:ascii="Sylfaen" w:hAnsi="Sylfaen"/>
          <w:i w:val="0"/>
          <w:sz w:val="24"/>
          <w:szCs w:val="24"/>
          <w:lang w:val="hy-AM"/>
        </w:rPr>
        <w:t>.</w:t>
      </w:r>
      <w:r w:rsidR="00FF44B4">
        <w:rPr>
          <w:rFonts w:ascii="Sylfaen" w:hAnsi="Sylfaen"/>
          <w:i w:val="0"/>
          <w:sz w:val="24"/>
          <w:szCs w:val="24"/>
        </w:rPr>
        <w:t>0</w:t>
      </w:r>
      <w:r w:rsidR="009256FD">
        <w:rPr>
          <w:rFonts w:ascii="Sylfaen" w:hAnsi="Sylfaen"/>
          <w:i w:val="0"/>
          <w:sz w:val="24"/>
          <w:szCs w:val="24"/>
        </w:rPr>
        <w:t>0</w:t>
      </w:r>
      <w:r w:rsidR="002C3F4E">
        <w:rPr>
          <w:rFonts w:ascii="Sylfaen" w:hAnsi="Sylfaen"/>
          <w:i w:val="0"/>
          <w:sz w:val="24"/>
          <w:szCs w:val="24"/>
        </w:rPr>
        <w:t xml:space="preserve"> </w:t>
      </w:r>
      <w:r w:rsidR="009E3704" w:rsidRPr="002C3F4E">
        <w:rPr>
          <w:rFonts w:ascii="Calibri" w:hAnsi="Calibri"/>
          <w:i w:val="0"/>
          <w:sz w:val="24"/>
          <w:szCs w:val="24"/>
        </w:rPr>
        <w:t xml:space="preserve"> часов </w:t>
      </w:r>
      <w:r w:rsidR="002C3F4E">
        <w:rPr>
          <w:rFonts w:ascii="Calibri" w:hAnsi="Calibri"/>
          <w:i w:val="0"/>
          <w:sz w:val="24"/>
          <w:szCs w:val="24"/>
        </w:rPr>
        <w:t xml:space="preserve"> </w:t>
      </w:r>
      <w:r w:rsidR="009E3704" w:rsidRPr="002C3F4E">
        <w:rPr>
          <w:rFonts w:ascii="Calibri" w:hAnsi="Calibri"/>
          <w:i w:val="0"/>
          <w:sz w:val="24"/>
          <w:szCs w:val="24"/>
        </w:rPr>
        <w:t xml:space="preserve">7-го  </w:t>
      </w:r>
      <w:r w:rsidRPr="002C3F4E">
        <w:rPr>
          <w:rFonts w:ascii="GHEA Grapalat" w:hAnsi="GHEA Grapalat"/>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E12B8D" w:rsidRPr="00844B16"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Вскрытие заявок будет проводиться по адресу</w:t>
      </w:r>
      <w:r w:rsidR="002C3F4E">
        <w:rPr>
          <w:rFonts w:ascii="GHEA Grapalat" w:hAnsi="GHEA Grapalat"/>
          <w:i w:val="0"/>
          <w:sz w:val="24"/>
          <w:szCs w:val="24"/>
        </w:rPr>
        <w:t xml:space="preserve"> </w:t>
      </w:r>
      <w:r w:rsidRPr="002C3F4E">
        <w:rPr>
          <w:rFonts w:ascii="GHEA Grapalat" w:hAnsi="GHEA Grapalat"/>
          <w:i w:val="0"/>
          <w:sz w:val="24"/>
          <w:szCs w:val="24"/>
        </w:rPr>
        <w:t xml:space="preserve"> </w:t>
      </w:r>
      <w:r w:rsidR="007E5C72" w:rsidRPr="0015555B">
        <w:rPr>
          <w:rFonts w:ascii="GHEA Grapalat" w:hAnsi="GHEA Grapalat"/>
          <w:i w:val="0"/>
          <w:sz w:val="24"/>
          <w:szCs w:val="24"/>
        </w:rPr>
        <w:t xml:space="preserve">Араратской области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 xml:space="preserve"> </w:t>
      </w:r>
      <w:r w:rsidR="00BD0664" w:rsidRPr="0015555B">
        <w:rPr>
          <w:rFonts w:ascii="GHEA Grapalat" w:hAnsi="GHEA Grapalat"/>
          <w:i w:val="0"/>
          <w:sz w:val="24"/>
          <w:szCs w:val="24"/>
        </w:rPr>
        <w:t xml:space="preserve">на </w:t>
      </w:r>
      <w:r w:rsidR="00BD0664" w:rsidRPr="00BD0664">
        <w:rPr>
          <w:rFonts w:ascii="GHEA Grapalat" w:hAnsi="GHEA Grapalat"/>
          <w:i w:val="0"/>
          <w:sz w:val="24"/>
          <w:szCs w:val="24"/>
        </w:rPr>
        <w:t>Ванашен К. ул. Алоя</w:t>
      </w:r>
      <w:r w:rsidR="00BD0664" w:rsidRPr="00A16ABE">
        <w:rPr>
          <w:rFonts w:ascii="GHEA Grapalat" w:hAnsi="GHEA Grapalat"/>
          <w:i w:val="0"/>
          <w:sz w:val="24"/>
          <w:szCs w:val="24"/>
        </w:rPr>
        <w:t>н</w:t>
      </w:r>
      <w:r w:rsidR="00BD0664" w:rsidRPr="00BD0664">
        <w:rPr>
          <w:rFonts w:ascii="GHEA Grapalat" w:hAnsi="GHEA Grapalat"/>
          <w:i w:val="0"/>
          <w:sz w:val="24"/>
          <w:szCs w:val="24"/>
        </w:rPr>
        <w:t xml:space="preserve">, </w:t>
      </w:r>
      <w:r w:rsidR="00BD0664" w:rsidRPr="00FF44B4">
        <w:rPr>
          <w:rFonts w:ascii="GHEA Grapalat" w:hAnsi="GHEA Grapalat"/>
          <w:i w:val="0"/>
          <w:sz w:val="24"/>
          <w:szCs w:val="24"/>
        </w:rPr>
        <w:t xml:space="preserve">24  </w:t>
      </w:r>
      <w:r w:rsidR="009E3704" w:rsidRPr="00844B16">
        <w:rPr>
          <w:rFonts w:ascii="Sylfaen" w:hAnsi="Sylfaen"/>
          <w:i w:val="0"/>
          <w:sz w:val="24"/>
          <w:szCs w:val="24"/>
        </w:rPr>
        <w:t>1</w:t>
      </w:r>
      <w:r w:rsidR="00407907" w:rsidRPr="00844B16">
        <w:rPr>
          <w:rFonts w:ascii="Sylfaen" w:hAnsi="Sylfaen"/>
          <w:i w:val="0"/>
          <w:sz w:val="24"/>
          <w:szCs w:val="24"/>
          <w:lang w:val="en-US"/>
        </w:rPr>
        <w:t>5</w:t>
      </w:r>
      <w:r w:rsidR="009E3704" w:rsidRPr="00844B16">
        <w:rPr>
          <w:rFonts w:ascii="Sylfaen" w:hAnsi="Sylfaen"/>
          <w:i w:val="0"/>
          <w:sz w:val="24"/>
          <w:szCs w:val="24"/>
        </w:rPr>
        <w:t>.</w:t>
      </w:r>
      <w:r w:rsidR="00FF44B4" w:rsidRPr="00844B16">
        <w:rPr>
          <w:rFonts w:ascii="Sylfaen" w:hAnsi="Sylfaen"/>
          <w:i w:val="0"/>
          <w:sz w:val="24"/>
          <w:szCs w:val="24"/>
        </w:rPr>
        <w:t>0</w:t>
      </w:r>
      <w:r w:rsidR="009256FD" w:rsidRPr="00844B16">
        <w:rPr>
          <w:rFonts w:ascii="Sylfaen" w:hAnsi="Sylfaen"/>
          <w:i w:val="0"/>
          <w:sz w:val="24"/>
          <w:szCs w:val="24"/>
        </w:rPr>
        <w:t>0</w:t>
      </w:r>
      <w:r w:rsidR="009E3704" w:rsidRPr="00844B16">
        <w:rPr>
          <w:rFonts w:ascii="Sylfaen" w:hAnsi="Sylfaen"/>
          <w:i w:val="0"/>
          <w:sz w:val="24"/>
          <w:szCs w:val="24"/>
        </w:rPr>
        <w:t xml:space="preserve"> в</w:t>
      </w:r>
      <w:r w:rsidR="009E3704" w:rsidRPr="00844B16">
        <w:rPr>
          <w:rFonts w:ascii="Sylfaen" w:hAnsi="Sylfaen"/>
          <w:i w:val="0"/>
          <w:sz w:val="24"/>
          <w:szCs w:val="24"/>
          <w:lang w:val="hy-AM"/>
        </w:rPr>
        <w:t xml:space="preserve"> </w:t>
      </w:r>
      <w:r w:rsidR="009E3704" w:rsidRPr="00844B16">
        <w:rPr>
          <w:rFonts w:ascii="Sylfaen" w:hAnsi="Sylfaen"/>
          <w:i w:val="0"/>
          <w:sz w:val="24"/>
          <w:szCs w:val="24"/>
        </w:rPr>
        <w:t xml:space="preserve"> «</w:t>
      </w:r>
      <w:r w:rsidR="00240120" w:rsidRPr="00844B16">
        <w:rPr>
          <w:rFonts w:ascii="Sylfaen" w:hAnsi="Sylfaen"/>
          <w:i w:val="0"/>
          <w:sz w:val="24"/>
          <w:szCs w:val="24"/>
        </w:rPr>
        <w:t>1</w:t>
      </w:r>
      <w:r w:rsidR="00407907" w:rsidRPr="00844B16">
        <w:rPr>
          <w:rFonts w:ascii="Sylfaen" w:hAnsi="Sylfaen"/>
          <w:i w:val="0"/>
          <w:sz w:val="24"/>
          <w:szCs w:val="24"/>
          <w:lang w:val="en-US"/>
        </w:rPr>
        <w:t>9</w:t>
      </w:r>
      <w:r w:rsidR="009E3704" w:rsidRPr="00844B16">
        <w:rPr>
          <w:rFonts w:ascii="Sylfaen" w:hAnsi="Sylfaen"/>
          <w:i w:val="0"/>
          <w:sz w:val="24"/>
          <w:szCs w:val="24"/>
        </w:rPr>
        <w:t xml:space="preserve">»  </w:t>
      </w:r>
      <w:r w:rsidR="00240120" w:rsidRPr="00844B16">
        <w:rPr>
          <w:rFonts w:ascii="GHEA Grapalat" w:hAnsi="GHEA Grapalat"/>
          <w:sz w:val="24"/>
          <w:szCs w:val="24"/>
        </w:rPr>
        <w:t>12</w:t>
      </w:r>
      <w:r w:rsidR="00FF44B4" w:rsidRPr="00844B16">
        <w:rPr>
          <w:rFonts w:ascii="GHEA Grapalat" w:hAnsi="GHEA Grapalat"/>
          <w:sz w:val="24"/>
          <w:szCs w:val="24"/>
        </w:rPr>
        <w:t>.202</w:t>
      </w:r>
      <w:r w:rsidR="00407907" w:rsidRPr="00844B16">
        <w:rPr>
          <w:rFonts w:ascii="GHEA Grapalat" w:hAnsi="GHEA Grapalat"/>
          <w:sz w:val="24"/>
          <w:szCs w:val="24"/>
          <w:lang w:val="en-US"/>
        </w:rPr>
        <w:t>5</w:t>
      </w:r>
      <w:r w:rsidR="009E3704" w:rsidRPr="00844B16">
        <w:rPr>
          <w:rFonts w:ascii="Sylfaen" w:hAnsi="Sylfaen"/>
          <w:sz w:val="24"/>
          <w:szCs w:val="24"/>
          <w:lang w:val="hy-AM"/>
        </w:rPr>
        <w:t>года</w:t>
      </w:r>
      <w:r w:rsidR="009E3704" w:rsidRPr="00844B16">
        <w:rPr>
          <w:rFonts w:ascii="Sylfaen" w:hAnsi="Sylfaen"/>
          <w:sz w:val="24"/>
          <w:szCs w:val="24"/>
        </w:rPr>
        <w:t xml:space="preserve"> </w:t>
      </w:r>
      <w:r w:rsidRPr="00844B16">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lastRenderedPageBreak/>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7" w:history="1">
        <w:r w:rsidRPr="00501D4F">
          <w:rPr>
            <w:rFonts w:ascii="GHEA Grapalat" w:hAnsi="GHEA Grapalat"/>
            <w:i/>
            <w:color w:val="0000FF"/>
            <w:sz w:val="22"/>
            <w:szCs w:val="22"/>
            <w:lang w:val="af-ZA"/>
          </w:rPr>
          <w:t>vedu.qaxaqapetaran.2017@mail.ru</w:t>
        </w:r>
      </w:hyperlink>
    </w:p>
    <w:p w:rsidR="009E3704" w:rsidRPr="00501D4F" w:rsidRDefault="009E3704" w:rsidP="009E3704">
      <w:pPr>
        <w:widowControl w:val="0"/>
        <w:spacing w:after="160"/>
        <w:ind w:firstLine="567"/>
        <w:jc w:val="both"/>
        <w:rPr>
          <w:rFonts w:ascii="Calibri" w:hAnsi="Calibr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240120" w:rsidRPr="0015555B">
        <w:rPr>
          <w:rFonts w:ascii="GHEA Grapalat" w:hAnsi="GHEA Grapalat"/>
        </w:rPr>
        <w:t xml:space="preserve">« </w:t>
      </w:r>
      <w:r w:rsidR="00240120" w:rsidRPr="00BD0664">
        <w:rPr>
          <w:rFonts w:ascii="GHEA Grapalat" w:hAnsi="GHEA Grapalat"/>
        </w:rPr>
        <w:t>Ванашен</w:t>
      </w:r>
      <w:r w:rsidR="00240120" w:rsidRPr="0015555B">
        <w:rPr>
          <w:rFonts w:ascii="GHEA Grapalat" w:hAnsi="GHEA Grapalat"/>
        </w:rPr>
        <w:t xml:space="preserve">  детский сад»</w:t>
      </w:r>
      <w:r w:rsidR="00240120">
        <w:rPr>
          <w:rFonts w:ascii="GHEA Grapalat" w:hAnsi="GHEA Grapalat"/>
        </w:rPr>
        <w:t xml:space="preserve"> </w:t>
      </w:r>
      <w:r w:rsidR="00240120" w:rsidRPr="0015555B">
        <w:rPr>
          <w:rFonts w:ascii="GHEA Grapalat" w:hAnsi="GHEA Grapalat"/>
        </w:rPr>
        <w:t xml:space="preserve"> HOAK</w:t>
      </w:r>
    </w:p>
    <w:p w:rsidR="00E12B8D" w:rsidRPr="00501D4F" w:rsidRDefault="00E12B8D" w:rsidP="00E12B8D">
      <w:pPr>
        <w:pStyle w:val="a3"/>
        <w:widowControl w:val="0"/>
        <w:spacing w:after="160" w:line="240" w:lineRule="auto"/>
        <w:ind w:left="3969" w:firstLine="0"/>
        <w:rPr>
          <w:rFonts w:ascii="GHEA Grapalat" w:hAnsi="GHEA Grapalat"/>
          <w:i w:val="0"/>
          <w:sz w:val="22"/>
          <w:szCs w:val="22"/>
        </w:rPr>
      </w:pPr>
      <w:r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407907">
        <w:rPr>
          <w:rFonts w:ascii="Sylfaen" w:hAnsi="Sylfaen"/>
        </w:rPr>
        <w:t>VM-GHAPDzB-26/01</w:t>
      </w:r>
      <w:r w:rsidR="009E3704" w:rsidRPr="009E3704">
        <w:rPr>
          <w:rFonts w:ascii="GHEA Grapalat" w:hAnsi="GHEA Grapalat"/>
          <w:i/>
        </w:rPr>
        <w:br/>
        <w:t xml:space="preserve">№ 1 от </w:t>
      </w:r>
      <w:r w:rsidR="00240120">
        <w:rPr>
          <w:rFonts w:ascii="GHEA Grapalat" w:hAnsi="GHEA Grapalat"/>
          <w:i/>
        </w:rPr>
        <w:t>1</w:t>
      </w:r>
      <w:r w:rsidR="00407907" w:rsidRPr="00407907">
        <w:rPr>
          <w:rFonts w:ascii="GHEA Grapalat" w:hAnsi="GHEA Grapalat"/>
          <w:i/>
        </w:rPr>
        <w:t>2</w:t>
      </w:r>
      <w:r w:rsidR="008B1F5B">
        <w:rPr>
          <w:rFonts w:ascii="GHEA Grapalat" w:hAnsi="GHEA Grapalat"/>
        </w:rPr>
        <w:t>.</w:t>
      </w:r>
      <w:r w:rsidR="00240120">
        <w:rPr>
          <w:rFonts w:ascii="GHEA Grapalat" w:hAnsi="GHEA Grapalat"/>
        </w:rPr>
        <w:t>1</w:t>
      </w:r>
      <w:r w:rsidR="00FF44B4">
        <w:rPr>
          <w:rFonts w:ascii="GHEA Grapalat" w:hAnsi="GHEA Grapalat"/>
        </w:rPr>
        <w:t>2</w:t>
      </w:r>
      <w:r w:rsidR="009E3704" w:rsidRPr="009E3704">
        <w:rPr>
          <w:rFonts w:ascii="GHEA Grapalat" w:hAnsi="GHEA Grapalat"/>
        </w:rPr>
        <w:t>.</w:t>
      </w:r>
      <w:r w:rsidR="009E3704" w:rsidRPr="009E3704">
        <w:rPr>
          <w:rFonts w:ascii="GHEA Grapalat" w:hAnsi="GHEA Grapalat"/>
          <w:i/>
        </w:rPr>
        <w:t>202</w:t>
      </w:r>
      <w:r w:rsidR="00407907" w:rsidRPr="00407907">
        <w:rPr>
          <w:rFonts w:ascii="GHEA Grapalat" w:hAnsi="GHEA Grapalat"/>
          <w:i/>
        </w:rPr>
        <w:t>5</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BD0664" w:rsidP="009E3704">
      <w:pPr>
        <w:widowControl w:val="0"/>
        <w:spacing w:after="160"/>
        <w:ind w:right="-7" w:firstLine="567"/>
        <w:jc w:val="center"/>
        <w:rPr>
          <w:rFonts w:ascii="Calibri" w:hAnsi="Calibri" w:cs="Sylfaen"/>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01D4F">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BD0664" w:rsidP="00BD0664">
      <w:pPr>
        <w:jc w:val="center"/>
        <w:rPr>
          <w:rFonts w:ascii="GHEA Grapalat" w:hAnsi="GHEA Grapalat"/>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BD0664" w:rsidRPr="00BD0664" w:rsidRDefault="00BD0664" w:rsidP="00E12B8D">
      <w:pPr>
        <w:widowControl w:val="0"/>
        <w:spacing w:after="160"/>
        <w:jc w:val="center"/>
        <w:rPr>
          <w:rFonts w:ascii="GHEA Grapalat" w:hAnsi="GHEA Grapalat"/>
          <w:b/>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01D4F">
        <w:rPr>
          <w:rFonts w:ascii="GHEA Grapalat" w:hAnsi="GHEA Grapalat"/>
          <w:b/>
        </w:rPr>
        <w:t xml:space="preserve"> </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407907">
        <w:rPr>
          <w:rFonts w:ascii="Sylfaen" w:hAnsi="Sylfaen"/>
        </w:rPr>
        <w:t>VM-GHAPDzB-26/01</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FF44B4"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D0664" w:rsidRPr="0015555B">
        <w:rPr>
          <w:rFonts w:ascii="GHEA Grapalat" w:hAnsi="GHEA Grapalat"/>
          <w:i w:val="0"/>
          <w:sz w:val="24"/>
          <w:szCs w:val="24"/>
        </w:rPr>
        <w:t xml:space="preserve">« </w:t>
      </w:r>
      <w:r w:rsidR="00BD0664" w:rsidRPr="00BD0664">
        <w:rPr>
          <w:rFonts w:ascii="GHEA Grapalat" w:hAnsi="GHEA Grapalat"/>
          <w:i w:val="0"/>
          <w:sz w:val="24"/>
          <w:szCs w:val="24"/>
        </w:rPr>
        <w:t>Ванашен</w:t>
      </w:r>
      <w:r w:rsidR="00BD0664" w:rsidRPr="0015555B">
        <w:rPr>
          <w:rFonts w:ascii="GHEA Grapalat" w:hAnsi="GHEA Grapalat"/>
          <w:i w:val="0"/>
          <w:sz w:val="24"/>
          <w:szCs w:val="24"/>
        </w:rPr>
        <w:t xml:space="preserve">  детский сад»</w:t>
      </w:r>
      <w:r w:rsidR="00BD0664">
        <w:rPr>
          <w:rFonts w:ascii="GHEA Grapalat" w:hAnsi="GHEA Grapalat"/>
          <w:i w:val="0"/>
          <w:sz w:val="24"/>
          <w:szCs w:val="24"/>
        </w:rPr>
        <w:t xml:space="preserve"> </w:t>
      </w:r>
      <w:r w:rsidR="00BD0664" w:rsidRPr="0015555B">
        <w:rPr>
          <w:rFonts w:ascii="GHEA Grapalat" w:hAnsi="GHEA Grapalat"/>
          <w:i w:val="0"/>
          <w:sz w:val="24"/>
          <w:szCs w:val="24"/>
        </w:rPr>
        <w:t xml:space="preserve"> HOAK</w:t>
      </w:r>
      <w:r w:rsidR="00BD0664" w:rsidRPr="009044F1">
        <w:rPr>
          <w:rFonts w:ascii="GHEA Grapalat" w:hAnsi="GHEA Grapalat"/>
          <w:i w:val="0"/>
          <w:sz w:val="24"/>
          <w:szCs w:val="24"/>
        </w:rPr>
        <w:t xml:space="preserve"> </w:t>
      </w:r>
      <w:r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Pr="009044F1">
        <w:rPr>
          <w:rFonts w:ascii="GHEA Grapalat" w:hAnsi="GHEA Grapalat"/>
          <w:i w:val="0"/>
          <w:sz w:val="24"/>
          <w:szCs w:val="24"/>
        </w:rPr>
        <w:t xml:space="preserve">", которые сгруппированы в </w:t>
      </w:r>
      <w:r w:rsidRPr="00FF44B4">
        <w:rPr>
          <w:rFonts w:ascii="GHEA Grapalat" w:hAnsi="GHEA Grapalat"/>
          <w:i w:val="0"/>
          <w:sz w:val="24"/>
          <w:szCs w:val="24"/>
        </w:rPr>
        <w:t>лоты "</w:t>
      </w:r>
      <w:r w:rsidR="00FD7461">
        <w:rPr>
          <w:rFonts w:ascii="GHEA Grapalat" w:hAnsi="GHEA Grapalat"/>
          <w:i w:val="0"/>
          <w:sz w:val="24"/>
          <w:szCs w:val="24"/>
        </w:rPr>
        <w:t>2</w:t>
      </w:r>
      <w:r w:rsidR="00407907" w:rsidRPr="00407907">
        <w:rPr>
          <w:rFonts w:ascii="GHEA Grapalat" w:hAnsi="GHEA Grapalat"/>
          <w:i w:val="0"/>
          <w:sz w:val="24"/>
          <w:szCs w:val="24"/>
        </w:rPr>
        <w:t>7</w:t>
      </w:r>
      <w:r w:rsidRPr="00FF44B4">
        <w:rPr>
          <w:rFonts w:ascii="GHEA Grapalat" w:hAnsi="GHEA Grapalat"/>
          <w:i w:val="0"/>
          <w:sz w:val="24"/>
          <w:szCs w:val="24"/>
        </w:rPr>
        <w:t>":</w:t>
      </w:r>
    </w:p>
    <w:p w:rsidR="00240120" w:rsidRDefault="00240120" w:rsidP="00E12B8D">
      <w:pPr>
        <w:pStyle w:val="23"/>
        <w:widowControl w:val="0"/>
        <w:spacing w:after="160" w:line="240" w:lineRule="auto"/>
        <w:ind w:firstLine="567"/>
        <w:rPr>
          <w:rFonts w:ascii="GHEA Grapalat" w:hAnsi="GHEA Grapalat"/>
          <w:sz w:val="24"/>
          <w:szCs w:val="24"/>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407907" w:rsidRPr="00407907" w:rsidTr="00030037">
        <w:trPr>
          <w:trHeight w:val="480"/>
        </w:trPr>
        <w:tc>
          <w:tcPr>
            <w:tcW w:w="2694" w:type="dxa"/>
            <w:gridSpan w:val="2"/>
          </w:tcPr>
          <w:p w:rsidR="00FD7461" w:rsidRPr="00287F8B" w:rsidRDefault="00FD7461" w:rsidP="00FD7461">
            <w:pPr>
              <w:jc w:val="center"/>
              <w:rPr>
                <w:b/>
                <w:bCs/>
                <w:i/>
                <w:iCs/>
                <w:sz w:val="14"/>
                <w:szCs w:val="14"/>
                <w:lang w:val="af-ZA" w:eastAsia="en-US" w:bidi="ar-SA"/>
              </w:rPr>
            </w:pPr>
            <w:r w:rsidRPr="00287F8B">
              <w:rPr>
                <w:rFonts w:ascii="Sylfaen" w:hAnsi="Sylfaen" w:cs="Sylfaen"/>
                <w:b/>
                <w:bCs/>
                <w:i/>
                <w:iCs/>
                <w:sz w:val="14"/>
                <w:szCs w:val="14"/>
                <w:lang w:val="af-ZA" w:eastAsia="en-US" w:bidi="ar-SA"/>
              </w:rPr>
              <w:t>Порции</w:t>
            </w:r>
          </w:p>
        </w:tc>
        <w:tc>
          <w:tcPr>
            <w:tcW w:w="6237" w:type="dxa"/>
            <w:vMerge w:val="restart"/>
          </w:tcPr>
          <w:p w:rsidR="00FD7461" w:rsidRPr="00287F8B" w:rsidRDefault="00FD7461" w:rsidP="00FD7461">
            <w:pPr>
              <w:jc w:val="center"/>
              <w:rPr>
                <w:b/>
                <w:bCs/>
                <w:i/>
                <w:iCs/>
                <w:sz w:val="20"/>
                <w:szCs w:val="20"/>
                <w:lang w:val="af-ZA" w:eastAsia="en-US" w:bidi="ar-SA"/>
              </w:rPr>
            </w:pPr>
            <w:r w:rsidRPr="00287F8B">
              <w:rPr>
                <w:rFonts w:ascii="Sylfaen" w:hAnsi="Sylfaen" w:cs="Sylfaen"/>
                <w:b/>
                <w:bCs/>
                <w:i/>
                <w:iCs/>
                <w:sz w:val="20"/>
                <w:szCs w:val="20"/>
                <w:lang w:val="af-ZA" w:eastAsia="en-US" w:bidi="ar-SA"/>
              </w:rPr>
              <w:t>Доза</w:t>
            </w:r>
            <w:r w:rsidRPr="00287F8B">
              <w:rPr>
                <w:b/>
                <w:bCs/>
                <w:i/>
                <w:iCs/>
                <w:sz w:val="20"/>
                <w:szCs w:val="20"/>
                <w:lang w:val="af-ZA" w:eastAsia="en-US" w:bidi="ar-SA"/>
              </w:rPr>
              <w:t xml:space="preserve"> </w:t>
            </w:r>
            <w:r w:rsidRPr="00287F8B">
              <w:rPr>
                <w:rFonts w:ascii="Sylfaen" w:hAnsi="Sylfaen" w:cs="Sylfaen"/>
                <w:b/>
                <w:bCs/>
                <w:i/>
                <w:iCs/>
                <w:sz w:val="20"/>
                <w:szCs w:val="20"/>
                <w:lang w:val="af-ZA" w:eastAsia="en-US" w:bidi="ar-SA"/>
              </w:rPr>
              <w:t>имя:</w:t>
            </w:r>
          </w:p>
        </w:tc>
      </w:tr>
      <w:tr w:rsidR="00407907" w:rsidRPr="00407907" w:rsidTr="00030037">
        <w:trPr>
          <w:trHeight w:val="292"/>
        </w:trPr>
        <w:tc>
          <w:tcPr>
            <w:tcW w:w="1276" w:type="dxa"/>
          </w:tcPr>
          <w:p w:rsidR="00FD7461" w:rsidRPr="00287F8B" w:rsidRDefault="00FD7461" w:rsidP="00FD7461">
            <w:pPr>
              <w:ind w:firstLine="540"/>
              <w:jc w:val="center"/>
              <w:rPr>
                <w:b/>
                <w:bCs/>
                <w:i/>
                <w:iCs/>
                <w:sz w:val="14"/>
                <w:szCs w:val="14"/>
                <w:lang w:val="af-ZA" w:eastAsia="en-US" w:bidi="ar-SA"/>
              </w:rPr>
            </w:pPr>
            <w:r w:rsidRPr="00287F8B">
              <w:rPr>
                <w:rFonts w:ascii="Sylfaen" w:hAnsi="Sylfaen" w:cs="Sylfaen"/>
                <w:b/>
                <w:bCs/>
                <w:i/>
                <w:iCs/>
                <w:sz w:val="14"/>
                <w:szCs w:val="14"/>
                <w:lang w:val="af-ZA" w:eastAsia="en-US" w:bidi="ar-SA"/>
              </w:rPr>
              <w:t>цифры</w:t>
            </w:r>
          </w:p>
        </w:tc>
        <w:tc>
          <w:tcPr>
            <w:tcW w:w="1418" w:type="dxa"/>
          </w:tcPr>
          <w:p w:rsidR="00FD7461" w:rsidRPr="00287F8B" w:rsidRDefault="00FD7461" w:rsidP="00FD7461">
            <w:pPr>
              <w:jc w:val="center"/>
              <w:rPr>
                <w:b/>
                <w:bCs/>
                <w:i/>
                <w:iCs/>
                <w:sz w:val="14"/>
                <w:szCs w:val="14"/>
                <w:lang w:val="af-ZA" w:eastAsia="en-US" w:bidi="ar-SA"/>
              </w:rPr>
            </w:pPr>
            <w:r w:rsidRPr="00287F8B">
              <w:rPr>
                <w:rFonts w:ascii="Sylfaen" w:hAnsi="Sylfaen" w:cs="Sylfaen"/>
                <w:b/>
                <w:bCs/>
                <w:i/>
                <w:iCs/>
                <w:sz w:val="14"/>
                <w:szCs w:val="14"/>
                <w:lang w:val="hy-AM" w:eastAsia="en-US" w:bidi="ar-SA"/>
              </w:rPr>
              <w:t>покупки</w:t>
            </w:r>
            <w:r w:rsidRPr="00287F8B">
              <w:rPr>
                <w:b/>
                <w:bCs/>
                <w:i/>
                <w:iCs/>
                <w:sz w:val="14"/>
                <w:szCs w:val="14"/>
                <w:lang w:val="en-US" w:eastAsia="en-US" w:bidi="ar-SA"/>
              </w:rPr>
              <w:t xml:space="preserve">  </w:t>
            </w:r>
            <w:r w:rsidRPr="00287F8B">
              <w:rPr>
                <w:rFonts w:ascii="Sylfaen" w:hAnsi="Sylfaen" w:cs="Sylfaen"/>
                <w:b/>
                <w:bCs/>
                <w:i/>
                <w:iCs/>
                <w:sz w:val="14"/>
                <w:szCs w:val="14"/>
                <w:lang w:val="hy-AM" w:eastAsia="en-US" w:bidi="ar-SA"/>
              </w:rPr>
              <w:t>цена</w:t>
            </w:r>
          </w:p>
        </w:tc>
        <w:tc>
          <w:tcPr>
            <w:tcW w:w="6237" w:type="dxa"/>
            <w:vMerge/>
          </w:tcPr>
          <w:p w:rsidR="00FD7461" w:rsidRPr="00287F8B" w:rsidRDefault="00FD7461" w:rsidP="00FD7461">
            <w:pPr>
              <w:rPr>
                <w:b/>
                <w:bCs/>
                <w:i/>
                <w:iCs/>
                <w:sz w:val="20"/>
                <w:szCs w:val="20"/>
                <w:lang w:val="af-ZA" w:eastAsia="en-US" w:bidi="ar-SA"/>
              </w:rPr>
            </w:pPr>
          </w:p>
        </w:tc>
      </w:tr>
      <w:tr w:rsidR="00287F8B" w:rsidRPr="00407907" w:rsidTr="00283616">
        <w:trPr>
          <w:trHeight w:val="292"/>
        </w:trPr>
        <w:tc>
          <w:tcPr>
            <w:tcW w:w="1276" w:type="dxa"/>
            <w:vAlign w:val="bottom"/>
          </w:tcPr>
          <w:p w:rsidR="00287F8B" w:rsidRPr="00287F8B" w:rsidRDefault="00287F8B" w:rsidP="00287F8B">
            <w:pPr>
              <w:pStyle w:val="23"/>
              <w:numPr>
                <w:ilvl w:val="0"/>
                <w:numId w:val="12"/>
              </w:numPr>
              <w:spacing w:line="240" w:lineRule="auto"/>
              <w:jc w:val="center"/>
              <w:rPr>
                <w:rFonts w:ascii="GHEA Grapalat" w:hAnsi="GHEA Grapalat"/>
                <w:sz w:val="16"/>
              </w:rPr>
            </w:pPr>
          </w:p>
        </w:tc>
        <w:tc>
          <w:tcPr>
            <w:tcW w:w="1418" w:type="dxa"/>
            <w:vAlign w:val="center"/>
          </w:tcPr>
          <w:p w:rsidR="00287F8B" w:rsidRPr="00287F8B" w:rsidRDefault="00287F8B" w:rsidP="00287F8B">
            <w:pPr>
              <w:pStyle w:val="23"/>
              <w:spacing w:line="240" w:lineRule="auto"/>
              <w:ind w:firstLine="0"/>
              <w:jc w:val="center"/>
              <w:rPr>
                <w:rFonts w:ascii="GHEA Grapalat" w:hAnsi="GHEA Grapalat"/>
                <w:sz w:val="22"/>
                <w:szCs w:val="22"/>
              </w:rPr>
            </w:pPr>
            <w:r w:rsidRPr="00287F8B">
              <w:rPr>
                <w:rFonts w:ascii="Arial" w:hAnsi="Arial" w:cs="Arial"/>
              </w:rPr>
              <w:t>40 250</w:t>
            </w:r>
          </w:p>
        </w:tc>
        <w:tc>
          <w:tcPr>
            <w:tcW w:w="6237" w:type="dxa"/>
            <w:vAlign w:val="center"/>
          </w:tcPr>
          <w:p w:rsidR="00287F8B" w:rsidRPr="00287F8B" w:rsidRDefault="00287F8B" w:rsidP="00287F8B">
            <w:pPr>
              <w:pStyle w:val="23"/>
              <w:spacing w:line="240" w:lineRule="auto"/>
              <w:ind w:firstLine="0"/>
              <w:rPr>
                <w:rFonts w:ascii="GHEA Grapalat" w:hAnsi="GHEA Grapalat"/>
                <w:sz w:val="22"/>
                <w:szCs w:val="22"/>
                <w:u w:val="single"/>
                <w:vertAlign w:val="subscript"/>
              </w:rPr>
            </w:pPr>
            <w:r w:rsidRPr="00287F8B">
              <w:rPr>
                <w:rFonts w:ascii="Sylfaen" w:hAnsi="Sylfaen" w:cs="Sylfaen"/>
              </w:rPr>
              <w:t>Зернистая</w:t>
            </w:r>
            <w:r w:rsidRPr="00287F8B">
              <w:rPr>
                <w:rFonts w:ascii="Arial" w:hAnsi="Arial" w:cs="Arial"/>
              </w:rPr>
              <w:t xml:space="preserve"> </w:t>
            </w:r>
            <w:r w:rsidRPr="00287F8B">
              <w:rPr>
                <w:rFonts w:ascii="Sylfaen" w:hAnsi="Sylfaen" w:cs="Sylfaen"/>
              </w:rPr>
              <w:t>бобы</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1 139 500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Говядина</w:t>
            </w:r>
            <w:r w:rsidRPr="000F09CF">
              <w:rPr>
                <w:rFonts w:ascii="Arial" w:hAnsi="Arial" w:cs="Arial"/>
              </w:rPr>
              <w:t xml:space="preserve"> </w:t>
            </w:r>
            <w:r w:rsidRPr="000F09CF">
              <w:rPr>
                <w:rFonts w:ascii="Sylfaen" w:hAnsi="Sylfaen" w:cs="Sylfaen"/>
              </w:rPr>
              <w:t>мясо</w:t>
            </w:r>
            <w:r w:rsidRPr="000F09CF">
              <w:rPr>
                <w:rFonts w:ascii="Arial" w:hAnsi="Arial" w:cs="Arial"/>
              </w:rPr>
              <w:t xml:space="preserve"> </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1 396 500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Курица</w:t>
            </w:r>
            <w:r w:rsidRPr="000F09CF">
              <w:rPr>
                <w:rFonts w:ascii="Arial" w:hAnsi="Arial" w:cs="Arial"/>
              </w:rPr>
              <w:t xml:space="preserve"> </w:t>
            </w:r>
            <w:r w:rsidRPr="000F09CF">
              <w:rPr>
                <w:rFonts w:ascii="Sylfaen" w:hAnsi="Sylfaen" w:cs="Sylfaen"/>
              </w:rPr>
              <w:t>грудное мясо</w:t>
            </w:r>
            <w:r w:rsidRPr="000F09CF">
              <w:rPr>
                <w:rFonts w:ascii="Arial" w:hAnsi="Arial" w:cs="Arial"/>
              </w:rPr>
              <w:t xml:space="preserve"> </w:t>
            </w:r>
            <w:r w:rsidRPr="000F09CF">
              <w:rPr>
                <w:rFonts w:ascii="Calibri" w:hAnsi="Calibri" w:cs="Arial"/>
              </w:rPr>
              <w:t>/</w:t>
            </w:r>
            <w:r w:rsidRPr="000F09CF">
              <w:rPr>
                <w:rFonts w:ascii="Sylfaen" w:hAnsi="Sylfaen" w:cs="Sylfaen"/>
              </w:rPr>
              <w:t>без</w:t>
            </w:r>
            <w:r w:rsidRPr="000F09CF">
              <w:rPr>
                <w:rFonts w:ascii="Calibri" w:hAnsi="Calibri" w:cs="Arial"/>
              </w:rPr>
              <w:t xml:space="preserve"> </w:t>
            </w:r>
            <w:r w:rsidRPr="000F09CF">
              <w:rPr>
                <w:rFonts w:ascii="Sylfaen" w:hAnsi="Sylfaen" w:cs="Sylfaen"/>
              </w:rPr>
              <w:t>кость</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360 000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Сыр</w:t>
            </w:r>
            <w:r w:rsidRPr="000F09CF">
              <w:rPr>
                <w:rFonts w:ascii="Arial" w:hAnsi="Arial" w:cs="Arial"/>
              </w:rPr>
              <w:t xml:space="preserve"> </w:t>
            </w:r>
            <w:r w:rsidRPr="000F09CF">
              <w:rPr>
                <w:rFonts w:ascii="Sylfaen" w:hAnsi="Sylfaen" w:cs="Sylfaen"/>
              </w:rPr>
              <w:t>бедный</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975,000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Молоко</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864 500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Йогурт</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120 000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sz w:val="22"/>
                <w:szCs w:val="22"/>
              </w:rPr>
            </w:pPr>
            <w:r w:rsidRPr="000F09CF">
              <w:rPr>
                <w:rFonts w:ascii="Sylfaen" w:hAnsi="Sylfaen" w:cs="Sylfaen"/>
              </w:rPr>
              <w:t>Любитель воды</w:t>
            </w:r>
            <w:r w:rsidRPr="000F09CF">
              <w:rPr>
                <w:rFonts w:ascii="Arial" w:hAnsi="Arial" w:cs="Arial"/>
              </w:rPr>
              <w:t xml:space="preserve"> </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187 000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Творог</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100,000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Sylfaen" w:hAnsi="Sylfaen" w:cs="Sylfaen"/>
                <w:sz w:val="22"/>
                <w:szCs w:val="22"/>
              </w:rPr>
            </w:pPr>
            <w:r w:rsidRPr="000F09CF">
              <w:rPr>
                <w:rFonts w:ascii="Sylfaen" w:hAnsi="Sylfaen" w:cs="Sylfaen"/>
              </w:rPr>
              <w:t>Капуста</w:t>
            </w:r>
            <w:r w:rsidRPr="000F09CF">
              <w:rPr>
                <w:rFonts w:ascii="Arial" w:hAnsi="Arial" w:cs="Arial"/>
              </w:rPr>
              <w:t xml:space="preserve"> </w:t>
            </w:r>
          </w:p>
        </w:tc>
      </w:tr>
      <w:tr w:rsidR="00287F8B" w:rsidRPr="00407907" w:rsidTr="00283616">
        <w:trPr>
          <w:trHeight w:val="288"/>
        </w:trPr>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27 000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Sylfaen" w:hAnsi="Sylfaen" w:cs="Sylfaen"/>
                <w:sz w:val="22"/>
                <w:szCs w:val="22"/>
              </w:rPr>
            </w:pPr>
            <w:r w:rsidRPr="000F09CF">
              <w:rPr>
                <w:rFonts w:ascii="Sylfaen" w:hAnsi="Sylfaen" w:cs="Sylfaen"/>
              </w:rPr>
              <w:t>Цветная капуста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185 500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Sylfaen" w:hAnsi="Sylfaen" w:cs="Sylfaen"/>
                <w:sz w:val="22"/>
                <w:szCs w:val="22"/>
              </w:rPr>
            </w:pPr>
            <w:r w:rsidRPr="000F09CF">
              <w:rPr>
                <w:rFonts w:ascii="Sylfaen" w:hAnsi="Sylfaen" w:cs="Sylfaen"/>
              </w:rPr>
              <w:t>Морковь</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28 500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Sylfaen" w:hAnsi="Sylfaen" w:cs="Sylfaen"/>
                <w:sz w:val="22"/>
                <w:szCs w:val="22"/>
              </w:rPr>
            </w:pPr>
            <w:r w:rsidRPr="000F09CF">
              <w:rPr>
                <w:rFonts w:ascii="Sylfaen" w:hAnsi="Sylfaen" w:cs="Sylfaen"/>
              </w:rPr>
              <w:t>Лук</w:t>
            </w:r>
            <w:r w:rsidRPr="000F09CF">
              <w:rPr>
                <w:rFonts w:ascii="Arial" w:hAnsi="Arial" w:cs="Arial"/>
              </w:rPr>
              <w:t>,</w:t>
            </w:r>
            <w:r w:rsidRPr="000F09CF">
              <w:rPr>
                <w:rFonts w:ascii="Sylfaen" w:hAnsi="Sylfaen" w:cs="Sylfaen"/>
              </w:rPr>
              <w:t>голова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45 000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Огурец</w:t>
            </w:r>
            <w:r w:rsidRPr="000F09CF">
              <w:rPr>
                <w:rFonts w:ascii="Arial" w:hAnsi="Arial" w:cs="Arial"/>
              </w:rPr>
              <w:t>(</w:t>
            </w:r>
            <w:r w:rsidRPr="000F09CF">
              <w:rPr>
                <w:rFonts w:ascii="Sylfaen" w:hAnsi="Sylfaen" w:cs="Sylfaen"/>
              </w:rPr>
              <w:t>сезонный</w:t>
            </w:r>
            <w:r w:rsidRPr="000F09CF">
              <w:rPr>
                <w:rFonts w:ascii="Arial" w:hAnsi="Arial" w:cs="Arial"/>
              </w:rPr>
              <w:t>)</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54 000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Помидор</w:t>
            </w:r>
            <w:r w:rsidRPr="000F09CF">
              <w:rPr>
                <w:rFonts w:ascii="Arial" w:hAnsi="Arial" w:cs="Arial"/>
              </w:rPr>
              <w:t>(</w:t>
            </w:r>
            <w:r w:rsidRPr="000F09CF">
              <w:rPr>
                <w:rFonts w:ascii="Sylfaen" w:hAnsi="Sylfaen" w:cs="Sylfaen"/>
              </w:rPr>
              <w:t>сезонный</w:t>
            </w:r>
            <w:r w:rsidRPr="000F09CF">
              <w:rPr>
                <w:rFonts w:ascii="Arial" w:hAnsi="Arial" w:cs="Arial"/>
              </w:rPr>
              <w:t>)</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19 500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Тысяча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27 000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Горячее лекарство</w:t>
            </w:r>
            <w:r w:rsidRPr="000F09CF">
              <w:rPr>
                <w:rFonts w:ascii="Arial" w:hAnsi="Arial" w:cs="Arial"/>
              </w:rPr>
              <w:t>(</w:t>
            </w:r>
            <w:r w:rsidRPr="000F09CF">
              <w:rPr>
                <w:rFonts w:ascii="Sylfaen" w:hAnsi="Sylfaen" w:cs="Sylfaen"/>
              </w:rPr>
              <w:t>сезонный</w:t>
            </w:r>
            <w:r w:rsidRPr="000F09CF">
              <w:rPr>
                <w:rFonts w:ascii="Arial" w:hAnsi="Arial" w:cs="Arial"/>
              </w:rPr>
              <w:t>)</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32 500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Рука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60 000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Брокколи</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32 000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Тыква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11 000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Тыква</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133 500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Яблоко</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84 500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Банан</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52 500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Клубника</w:t>
            </w:r>
            <w:r w:rsidRPr="000F09CF">
              <w:rPr>
                <w:rFonts w:ascii="Arial" w:hAnsi="Arial" w:cs="Arial"/>
              </w:rPr>
              <w:t>(</w:t>
            </w:r>
            <w:r w:rsidRPr="000F09CF">
              <w:rPr>
                <w:rFonts w:ascii="Sylfaen" w:hAnsi="Sylfaen" w:cs="Sylfaen"/>
              </w:rPr>
              <w:t>сезонный</w:t>
            </w:r>
            <w:r w:rsidRPr="000F09CF">
              <w:rPr>
                <w:rFonts w:ascii="Arial" w:hAnsi="Arial" w:cs="Arial"/>
              </w:rPr>
              <w:t>)</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52 500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Малина</w:t>
            </w:r>
            <w:r w:rsidRPr="000F09CF">
              <w:rPr>
                <w:rFonts w:ascii="Arial" w:hAnsi="Arial" w:cs="Arial"/>
              </w:rPr>
              <w:t>(</w:t>
            </w:r>
            <w:r w:rsidRPr="000F09CF">
              <w:rPr>
                <w:rFonts w:ascii="Sylfaen" w:hAnsi="Sylfaen" w:cs="Sylfaen"/>
              </w:rPr>
              <w:t>сезонный</w:t>
            </w:r>
            <w:r w:rsidRPr="000F09CF">
              <w:rPr>
                <w:rFonts w:ascii="Arial" w:hAnsi="Arial" w:cs="Arial"/>
              </w:rPr>
              <w:t>)</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18 000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Мандарин</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48 000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Апельсин</w:t>
            </w:r>
          </w:p>
        </w:tc>
      </w:tr>
      <w:tr w:rsidR="00287F8B" w:rsidRPr="00407907" w:rsidTr="00283616">
        <w:tc>
          <w:tcPr>
            <w:tcW w:w="1276" w:type="dxa"/>
            <w:vAlign w:val="bottom"/>
          </w:tcPr>
          <w:p w:rsidR="00287F8B" w:rsidRPr="000F09CF" w:rsidRDefault="00287F8B" w:rsidP="00287F8B">
            <w:pPr>
              <w:pStyle w:val="23"/>
              <w:numPr>
                <w:ilvl w:val="0"/>
                <w:numId w:val="12"/>
              </w:numPr>
              <w:spacing w:line="240" w:lineRule="auto"/>
              <w:jc w:val="center"/>
              <w:rPr>
                <w:rFonts w:ascii="GHEA Grapalat" w:hAnsi="GHEA Grapalat"/>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7F8B" w:rsidRPr="000F09CF" w:rsidRDefault="00287F8B" w:rsidP="00287F8B">
            <w:pPr>
              <w:pStyle w:val="23"/>
              <w:spacing w:line="240" w:lineRule="auto"/>
              <w:ind w:firstLine="0"/>
              <w:jc w:val="center"/>
              <w:rPr>
                <w:rFonts w:ascii="GHEA Grapalat" w:hAnsi="GHEA Grapalat"/>
                <w:sz w:val="22"/>
                <w:szCs w:val="22"/>
              </w:rPr>
            </w:pPr>
            <w:r w:rsidRPr="000F09CF">
              <w:rPr>
                <w:rFonts w:ascii="Arial" w:hAnsi="Arial" w:cs="Arial"/>
              </w:rPr>
              <w:t>22 500</w:t>
            </w:r>
          </w:p>
        </w:tc>
        <w:tc>
          <w:tcPr>
            <w:tcW w:w="6237" w:type="dxa"/>
            <w:tcBorders>
              <w:top w:val="single" w:sz="4" w:space="0" w:color="auto"/>
            </w:tcBorders>
            <w:vAlign w:val="center"/>
          </w:tcPr>
          <w:p w:rsidR="00287F8B" w:rsidRPr="000F09CF" w:rsidRDefault="00287F8B" w:rsidP="00287F8B">
            <w:pPr>
              <w:pStyle w:val="23"/>
              <w:spacing w:line="240" w:lineRule="auto"/>
              <w:ind w:firstLine="0"/>
              <w:rPr>
                <w:rFonts w:ascii="GHEA Grapalat" w:hAnsi="GHEA Grapalat" w:cs="Sylfaen"/>
                <w:sz w:val="22"/>
                <w:szCs w:val="22"/>
              </w:rPr>
            </w:pPr>
            <w:r w:rsidRPr="000F09CF">
              <w:rPr>
                <w:rFonts w:ascii="Sylfaen" w:hAnsi="Sylfaen" w:cs="Sylfaen"/>
              </w:rPr>
              <w:t>Лимон</w:t>
            </w:r>
          </w:p>
        </w:tc>
      </w:tr>
    </w:tbl>
    <w:p w:rsidR="00240120" w:rsidRDefault="00240120" w:rsidP="00FD7461">
      <w:pPr>
        <w:pStyle w:val="23"/>
        <w:widowControl w:val="0"/>
        <w:spacing w:after="160" w:line="240" w:lineRule="auto"/>
        <w:ind w:firstLine="0"/>
        <w:rPr>
          <w:rFonts w:ascii="GHEA Grapalat" w:hAnsi="GHEA Grapalat"/>
          <w:sz w:val="24"/>
          <w:szCs w:val="24"/>
        </w:rPr>
      </w:pPr>
    </w:p>
    <w:p w:rsidR="00E12B8D" w:rsidRPr="00B453CD" w:rsidRDefault="00E12B8D" w:rsidP="00E12B8D">
      <w:pPr>
        <w:pStyle w:val="23"/>
        <w:widowControl w:val="0"/>
        <w:spacing w:after="160" w:line="240" w:lineRule="auto"/>
        <w:ind w:firstLine="567"/>
        <w:rPr>
          <w:rFonts w:ascii="GHEA Grapalat" w:hAnsi="GHEA Grapalat"/>
          <w:sz w:val="24"/>
          <w:szCs w:val="24"/>
        </w:rPr>
      </w:pPr>
      <w:r w:rsidRPr="00FF44B4">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w:t>
      </w:r>
      <w:r w:rsidRPr="00B453CD">
        <w:rPr>
          <w:rFonts w:ascii="GHEA Grapalat" w:hAnsi="GHEA Grapalat"/>
          <w:sz w:val="24"/>
          <w:szCs w:val="24"/>
        </w:rPr>
        <w:t>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административный акт, устанавливающий ответственность за антиконкурентное соглашение в </w:t>
      </w:r>
      <w:r>
        <w:rPr>
          <w:rFonts w:ascii="GHEA Grapalat" w:hAnsi="GHEA Grapalat"/>
        </w:rPr>
        <w:lastRenderedPageBreak/>
        <w:t>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443349">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443349">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w:t>
      </w:r>
      <w:r w:rsidRPr="009044F1">
        <w:rPr>
          <w:rFonts w:ascii="GHEA Grapalat" w:hAnsi="GHEA Grapalat"/>
        </w:rPr>
        <w:lastRenderedPageBreak/>
        <w:t>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w:t>
      </w:r>
      <w:r w:rsidRPr="009044F1">
        <w:rPr>
          <w:rFonts w:ascii="GHEA Grapalat" w:hAnsi="GHEA Grapalat"/>
          <w:color w:val="000000"/>
        </w:rPr>
        <w:lastRenderedPageBreak/>
        <w:t>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w:t>
      </w:r>
      <w:r w:rsidRPr="007D4470">
        <w:rPr>
          <w:rFonts w:ascii="GHEA Grapalat" w:hAnsi="GHEA Grapalat"/>
        </w:rPr>
        <w:lastRenderedPageBreak/>
        <w:t>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BD0664" w:rsidRPr="00BD0664">
        <w:rPr>
          <w:rFonts w:ascii="GHEA Grapalat" w:hAnsi="GHEA Grapalat"/>
          <w:i/>
          <w:sz w:val="24"/>
          <w:szCs w:val="24"/>
        </w:rPr>
        <w:t>Ванашен</w:t>
      </w:r>
      <w:r w:rsidR="00BD0664" w:rsidRPr="0015555B">
        <w:rPr>
          <w:rFonts w:ascii="GHEA Grapalat" w:hAnsi="GHEA Grapalat"/>
          <w:i/>
          <w:sz w:val="24"/>
          <w:szCs w:val="24"/>
        </w:rPr>
        <w:t xml:space="preserve"> </w:t>
      </w:r>
      <w:r w:rsidR="00BD0664" w:rsidRPr="00BD0664">
        <w:rPr>
          <w:rFonts w:ascii="GHEA Grapalat" w:hAnsi="GHEA Grapalat"/>
          <w:i/>
          <w:sz w:val="24"/>
          <w:szCs w:val="24"/>
        </w:rPr>
        <w:t xml:space="preserve"> </w:t>
      </w:r>
      <w:r w:rsidR="00BD0664" w:rsidRPr="0015555B">
        <w:rPr>
          <w:rFonts w:ascii="GHEA Grapalat" w:hAnsi="GHEA Grapalat"/>
          <w:sz w:val="24"/>
          <w:szCs w:val="24"/>
        </w:rPr>
        <w:t xml:space="preserve">на </w:t>
      </w:r>
      <w:r w:rsidR="00BD0664" w:rsidRPr="00BD0664">
        <w:rPr>
          <w:rFonts w:ascii="GHEA Grapalat" w:hAnsi="GHEA Grapalat"/>
          <w:sz w:val="24"/>
          <w:szCs w:val="24"/>
        </w:rPr>
        <w:t>Ванашен К. ул. Алоя</w:t>
      </w:r>
      <w:r w:rsidR="00BD0664" w:rsidRPr="00BD0664">
        <w:rPr>
          <w:rFonts w:ascii="GHEA Grapalat" w:hAnsi="GHEA Grapalat"/>
          <w:i/>
          <w:sz w:val="24"/>
          <w:szCs w:val="24"/>
        </w:rPr>
        <w:t>н</w:t>
      </w:r>
      <w:r w:rsidR="00BD0664" w:rsidRPr="00BD0664">
        <w:rPr>
          <w:rFonts w:ascii="GHEA Grapalat" w:hAnsi="GHEA Grapalat"/>
          <w:sz w:val="24"/>
          <w:szCs w:val="24"/>
        </w:rPr>
        <w:t>, 24</w:t>
      </w:r>
      <w:r w:rsidR="009E3704" w:rsidRPr="00FF44B4">
        <w:rPr>
          <w:rFonts w:ascii="Sylfaen" w:hAnsi="Sylfaen"/>
          <w:i/>
          <w:sz w:val="24"/>
          <w:szCs w:val="24"/>
        </w:rPr>
        <w:t>,</w:t>
      </w:r>
      <w:r w:rsidR="009E3704" w:rsidRPr="00FF44B4">
        <w:rPr>
          <w:rFonts w:ascii="Sylfaen" w:hAnsi="Sylfaen"/>
          <w:i/>
          <w:sz w:val="24"/>
          <w:szCs w:val="24"/>
          <w:lang w:val="hy-AM"/>
        </w:rPr>
        <w:t xml:space="preserve"> </w:t>
      </w:r>
      <w:r w:rsidR="009E3704" w:rsidRPr="00FF44B4">
        <w:rPr>
          <w:rFonts w:ascii="Sylfaen" w:hAnsi="Sylfaen"/>
          <w:i/>
          <w:sz w:val="24"/>
          <w:szCs w:val="24"/>
        </w:rPr>
        <w:t>1</w:t>
      </w:r>
      <w:r w:rsidR="00407907" w:rsidRPr="00407907">
        <w:rPr>
          <w:rFonts w:ascii="Sylfaen" w:hAnsi="Sylfaen"/>
          <w:i/>
          <w:sz w:val="24"/>
          <w:szCs w:val="24"/>
        </w:rPr>
        <w:t>2</w:t>
      </w:r>
      <w:r w:rsidR="009E3704" w:rsidRPr="00FF44B4">
        <w:rPr>
          <w:rFonts w:ascii="Sylfaen" w:hAnsi="Sylfaen"/>
          <w:i/>
          <w:sz w:val="24"/>
          <w:szCs w:val="24"/>
        </w:rPr>
        <w:t>:</w:t>
      </w:r>
      <w:r w:rsidR="00FF44B4" w:rsidRPr="00FF44B4">
        <w:rPr>
          <w:rFonts w:ascii="Sylfaen" w:hAnsi="Sylfaen"/>
          <w:i/>
          <w:sz w:val="24"/>
          <w:szCs w:val="24"/>
        </w:rPr>
        <w:t>0</w:t>
      </w:r>
      <w:r w:rsidR="009256FD" w:rsidRPr="00FF44B4">
        <w:rPr>
          <w:rFonts w:ascii="Sylfaen" w:hAnsi="Sylfaen"/>
          <w:i/>
          <w:sz w:val="24"/>
          <w:szCs w:val="24"/>
        </w:rPr>
        <w:t>0</w:t>
      </w:r>
      <w:r w:rsidR="009E3704" w:rsidRPr="00FF44B4">
        <w:rPr>
          <w:rFonts w:ascii="Sylfaen" w:hAnsi="Sylfaen"/>
          <w:i/>
          <w:sz w:val="24"/>
          <w:szCs w:val="24"/>
        </w:rPr>
        <w:t xml:space="preserve"> </w:t>
      </w:r>
      <w:r w:rsidR="00FF44B4">
        <w:rPr>
          <w:rFonts w:ascii="Sylfaen" w:hAnsi="Sylfaen"/>
          <w:i/>
          <w:sz w:val="24"/>
          <w:szCs w:val="24"/>
        </w:rPr>
        <w:t xml:space="preserve">  </w:t>
      </w:r>
      <w:r w:rsidR="00FD7461">
        <w:rPr>
          <w:rFonts w:ascii="Sylfaen" w:hAnsi="Sylfaen"/>
          <w:i/>
          <w:sz w:val="24"/>
          <w:szCs w:val="24"/>
        </w:rPr>
        <w:t>1</w:t>
      </w:r>
      <w:r w:rsidR="00407907" w:rsidRPr="00407907">
        <w:rPr>
          <w:rFonts w:ascii="Sylfaen" w:hAnsi="Sylfaen"/>
          <w:i/>
          <w:sz w:val="24"/>
          <w:szCs w:val="24"/>
        </w:rPr>
        <w:t>9</w:t>
      </w:r>
      <w:r w:rsidR="009E3704" w:rsidRPr="00FF44B4">
        <w:rPr>
          <w:rFonts w:ascii="Sylfaen" w:hAnsi="Sylfaen"/>
          <w:i/>
          <w:sz w:val="24"/>
          <w:szCs w:val="24"/>
        </w:rPr>
        <w:t>.</w:t>
      </w:r>
      <w:r w:rsidR="00FD7461">
        <w:rPr>
          <w:rFonts w:ascii="GHEA Grapalat" w:hAnsi="GHEA Grapalat"/>
          <w:i/>
          <w:sz w:val="24"/>
          <w:szCs w:val="24"/>
        </w:rPr>
        <w:t>12</w:t>
      </w:r>
      <w:r w:rsidR="009E3704" w:rsidRPr="00FF44B4">
        <w:rPr>
          <w:rFonts w:ascii="GHEA Grapalat" w:hAnsi="GHEA Grapalat"/>
          <w:i/>
          <w:sz w:val="24"/>
          <w:szCs w:val="24"/>
        </w:rPr>
        <w:t>.202</w:t>
      </w:r>
      <w:r w:rsidR="00407907" w:rsidRPr="00407907">
        <w:rPr>
          <w:rFonts w:ascii="GHEA Grapalat" w:hAnsi="GHEA Grapalat"/>
          <w:i/>
          <w:sz w:val="24"/>
          <w:szCs w:val="24"/>
        </w:rPr>
        <w:t>5</w:t>
      </w:r>
      <w:r w:rsidRPr="00FF44B4">
        <w:rPr>
          <w:rFonts w:ascii="GHEA Grapalat" w:hAnsi="GHEA Grapalat"/>
          <w:sz w:val="24"/>
          <w:szCs w:val="24"/>
        </w:rPr>
        <w:t xml:space="preserve">дня с даты </w:t>
      </w:r>
      <w:r>
        <w:rPr>
          <w:rFonts w:ascii="GHEA Grapalat" w:hAnsi="GHEA Grapalat"/>
          <w:sz w:val="24"/>
          <w:szCs w:val="24"/>
        </w:rPr>
        <w:t xml:space="preserve">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w:t>
      </w:r>
      <w:r>
        <w:rPr>
          <w:rFonts w:ascii="GHEA Grapalat" w:hAnsi="GHEA Grapalat"/>
          <w:sz w:val="24"/>
          <w:szCs w:val="24"/>
        </w:rPr>
        <w:lastRenderedPageBreak/>
        <w:t>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w:t>
      </w:r>
      <w:r>
        <w:rPr>
          <w:rFonts w:ascii="GHEA Grapalat" w:hAnsi="GHEA Grapalat" w:cs="Sylfaen"/>
          <w:sz w:val="24"/>
          <w:szCs w:val="24"/>
        </w:rPr>
        <w:lastRenderedPageBreak/>
        <w:t>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416519"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416519">
        <w:rPr>
          <w:rFonts w:ascii="GHEA Grapalat" w:hAnsi="GHEA Grapalat"/>
          <w:sz w:val="24"/>
          <w:szCs w:val="24"/>
        </w:rPr>
        <w:t>8.1.</w:t>
      </w:r>
      <w:r w:rsidRPr="00416519">
        <w:rPr>
          <w:rFonts w:ascii="GHEA Grapalat" w:hAnsi="GHEA Grapalat"/>
          <w:sz w:val="24"/>
          <w:szCs w:val="24"/>
        </w:rPr>
        <w:tab/>
        <w:t xml:space="preserve">Вскрытие заявок произойдет на </w:t>
      </w:r>
      <w:r w:rsidR="00BD0664" w:rsidRPr="00416519">
        <w:rPr>
          <w:rFonts w:ascii="GHEA Grapalat" w:hAnsi="GHEA Grapalat"/>
          <w:i/>
          <w:sz w:val="24"/>
          <w:szCs w:val="24"/>
        </w:rPr>
        <w:t xml:space="preserve">Ванашен  </w:t>
      </w:r>
      <w:r w:rsidR="00BD0664" w:rsidRPr="00416519">
        <w:rPr>
          <w:rFonts w:ascii="GHEA Grapalat" w:hAnsi="GHEA Grapalat"/>
          <w:sz w:val="24"/>
          <w:szCs w:val="24"/>
        </w:rPr>
        <w:t>на Ванашен К. ул. Алоя</w:t>
      </w:r>
      <w:r w:rsidR="00BD0664" w:rsidRPr="00416519">
        <w:rPr>
          <w:rFonts w:ascii="GHEA Grapalat" w:hAnsi="GHEA Grapalat"/>
          <w:i/>
          <w:sz w:val="24"/>
          <w:szCs w:val="24"/>
        </w:rPr>
        <w:t>н</w:t>
      </w:r>
      <w:r w:rsidR="00BD0664" w:rsidRPr="00416519">
        <w:rPr>
          <w:rFonts w:ascii="GHEA Grapalat" w:hAnsi="GHEA Grapalat"/>
          <w:sz w:val="24"/>
          <w:szCs w:val="24"/>
        </w:rPr>
        <w:t>, 24</w:t>
      </w:r>
      <w:r w:rsidR="009E3704" w:rsidRPr="00416519">
        <w:rPr>
          <w:rFonts w:ascii="Sylfaen" w:hAnsi="Sylfaen"/>
          <w:sz w:val="24"/>
          <w:szCs w:val="24"/>
        </w:rPr>
        <w:t xml:space="preserve">, </w:t>
      </w:r>
      <w:r w:rsidR="009E3704" w:rsidRPr="00416519">
        <w:rPr>
          <w:rFonts w:ascii="GHEA Grapalat" w:hAnsi="GHEA Grapalat"/>
          <w:sz w:val="24"/>
          <w:szCs w:val="24"/>
        </w:rPr>
        <w:t xml:space="preserve"> </w:t>
      </w:r>
      <w:r w:rsidR="007941A0" w:rsidRPr="00416519">
        <w:rPr>
          <w:rFonts w:ascii="GHEA Grapalat" w:hAnsi="GHEA Grapalat"/>
          <w:sz w:val="24"/>
          <w:szCs w:val="24"/>
        </w:rPr>
        <w:t>1</w:t>
      </w:r>
      <w:r w:rsidR="00407907" w:rsidRPr="00407907">
        <w:rPr>
          <w:rFonts w:ascii="GHEA Grapalat" w:hAnsi="GHEA Grapalat"/>
          <w:sz w:val="24"/>
          <w:szCs w:val="24"/>
        </w:rPr>
        <w:t>2</w:t>
      </w:r>
      <w:r w:rsidR="009E3704" w:rsidRPr="00416519">
        <w:rPr>
          <w:rFonts w:ascii="GHEA Grapalat" w:hAnsi="GHEA Grapalat"/>
          <w:sz w:val="24"/>
          <w:szCs w:val="24"/>
        </w:rPr>
        <w:t>:</w:t>
      </w:r>
      <w:r w:rsidR="00FD7461">
        <w:rPr>
          <w:rFonts w:ascii="Sylfaen" w:hAnsi="Sylfaen"/>
          <w:sz w:val="24"/>
          <w:szCs w:val="24"/>
        </w:rPr>
        <w:t>0</w:t>
      </w:r>
      <w:r w:rsidR="009E3704" w:rsidRPr="00416519">
        <w:rPr>
          <w:rFonts w:ascii="GHEA Grapalat" w:hAnsi="GHEA Grapalat"/>
          <w:sz w:val="24"/>
          <w:szCs w:val="24"/>
        </w:rPr>
        <w:t xml:space="preserve">0 в </w:t>
      </w:r>
      <w:r w:rsidR="00FD7461">
        <w:rPr>
          <w:rFonts w:ascii="GHEA Grapalat" w:hAnsi="GHEA Grapalat"/>
          <w:sz w:val="24"/>
          <w:szCs w:val="24"/>
        </w:rPr>
        <w:t>1</w:t>
      </w:r>
      <w:r w:rsidR="00407907" w:rsidRPr="00407907">
        <w:rPr>
          <w:rFonts w:ascii="GHEA Grapalat" w:hAnsi="GHEA Grapalat"/>
          <w:sz w:val="24"/>
          <w:szCs w:val="24"/>
        </w:rPr>
        <w:t>9</w:t>
      </w:r>
      <w:r w:rsidR="00FD7461">
        <w:rPr>
          <w:rFonts w:ascii="GHEA Grapalat" w:hAnsi="GHEA Grapalat"/>
          <w:sz w:val="24"/>
          <w:szCs w:val="24"/>
        </w:rPr>
        <w:t>.12.202</w:t>
      </w:r>
      <w:r w:rsidR="00407907" w:rsidRPr="00407907">
        <w:rPr>
          <w:rFonts w:ascii="GHEA Grapalat" w:hAnsi="GHEA Grapalat"/>
          <w:sz w:val="24"/>
          <w:szCs w:val="24"/>
        </w:rPr>
        <w:t>5</w:t>
      </w:r>
      <w:r w:rsidR="009E3704" w:rsidRPr="00416519">
        <w:rPr>
          <w:rFonts w:ascii="Sylfaen" w:hAnsi="Sylfaen"/>
          <w:sz w:val="24"/>
          <w:szCs w:val="24"/>
          <w:lang w:val="hy-AM"/>
        </w:rPr>
        <w:t xml:space="preserve"> </w:t>
      </w:r>
      <w:r w:rsidRPr="00416519">
        <w:rPr>
          <w:rFonts w:ascii="GHEA Grapalat" w:hAnsi="GHEA Grapalat"/>
          <w:sz w:val="24"/>
          <w:szCs w:val="24"/>
        </w:rPr>
        <w:t xml:space="preserve">со дня </w:t>
      </w:r>
      <w:r w:rsidRPr="009044F1">
        <w:rPr>
          <w:rFonts w:ascii="GHEA Grapalat" w:hAnsi="GHEA Grapalat"/>
          <w:sz w:val="24"/>
          <w:szCs w:val="24"/>
        </w:rPr>
        <w:t xml:space="preserve">опубликования в </w:t>
      </w:r>
      <w:r>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w:t>
      </w:r>
      <w:r w:rsidRPr="009044F1">
        <w:rPr>
          <w:rFonts w:ascii="GHEA Grapalat" w:hAnsi="GHEA Grapalat"/>
          <w:sz w:val="24"/>
          <w:szCs w:val="24"/>
        </w:rPr>
        <w:lastRenderedPageBreak/>
        <w:t xml:space="preserve">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 xml:space="preserve">Если в </w:t>
      </w:r>
      <w:r w:rsidRPr="00CA3860">
        <w:rPr>
          <w:rFonts w:ascii="GHEA Grapalat" w:hAnsi="GHEA Grapalat"/>
          <w:sz w:val="24"/>
          <w:szCs w:val="24"/>
        </w:rPr>
        <w:lastRenderedPageBreak/>
        <w:t>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xml:space="preserve">. настоящего </w:t>
      </w:r>
      <w:r w:rsidRPr="009044F1">
        <w:rPr>
          <w:rFonts w:ascii="GHEA Grapalat" w:hAnsi="GHEA Grapalat"/>
          <w:sz w:val="24"/>
          <w:szCs w:val="24"/>
        </w:rPr>
        <w:lastRenderedPageBreak/>
        <w:t>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w:t>
      </w:r>
      <w:r w:rsidRPr="00551FD6">
        <w:rPr>
          <w:rFonts w:ascii="GHEA Grapalat" w:hAnsi="GHEA Grapalat"/>
        </w:rPr>
        <w:lastRenderedPageBreak/>
        <w:t>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443349">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443349">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w:t>
      </w:r>
      <w:r w:rsidRPr="00637CD2">
        <w:rPr>
          <w:rFonts w:ascii="GHEA Grapalat" w:hAnsi="GHEA Grapalat" w:cs="Sylfaen"/>
        </w:rPr>
        <w:lastRenderedPageBreak/>
        <w:t>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w:t>
      </w:r>
      <w:r w:rsidRPr="009044F1">
        <w:rPr>
          <w:rFonts w:ascii="GHEA Grapalat" w:hAnsi="GHEA Grapalat"/>
          <w:sz w:val="24"/>
          <w:szCs w:val="24"/>
        </w:rPr>
        <w:lastRenderedPageBreak/>
        <w:t>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443349">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443349">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407907">
        <w:rPr>
          <w:rFonts w:ascii="Sylfaen" w:hAnsi="Sylfaen"/>
          <w:sz w:val="24"/>
          <w:szCs w:val="24"/>
        </w:rPr>
        <w:t>VM-GHAPDzB-26/01</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BD0664" w:rsidP="00E12B8D">
      <w:pPr>
        <w:jc w:val="both"/>
        <w:rPr>
          <w:rFonts w:ascii="GHEA Grapalat" w:hAnsi="GHEA Grapalat" w:cs="Sylfaen"/>
        </w:rPr>
      </w:pPr>
      <w:r w:rsidRPr="0015555B">
        <w:rPr>
          <w:rFonts w:ascii="GHEA Grapalat" w:hAnsi="GHEA Grapalat"/>
        </w:rPr>
        <w:t xml:space="preserve">« </w:t>
      </w:r>
      <w:r w:rsidRPr="00BD0664">
        <w:rPr>
          <w:rFonts w:ascii="GHEA Grapalat" w:hAnsi="GHEA Grapalat"/>
          <w:i/>
        </w:rPr>
        <w:t>Ванашен</w:t>
      </w:r>
      <w:r w:rsidRPr="0015555B">
        <w:rPr>
          <w:rFonts w:ascii="GHEA Grapalat" w:hAnsi="GHEA Grapalat"/>
        </w:rPr>
        <w:t xml:space="preserve">  детский сад»</w:t>
      </w:r>
      <w:r>
        <w:rPr>
          <w:rFonts w:ascii="GHEA Grapalat" w:hAnsi="GHEA Grapalat"/>
        </w:rPr>
        <w:t xml:space="preserve"> </w:t>
      </w:r>
      <w:r w:rsidRPr="0015555B">
        <w:rPr>
          <w:rFonts w:ascii="GHEA Grapalat" w:hAnsi="GHEA Grapalat"/>
        </w:rPr>
        <w:t xml:space="preserve"> HOAK</w:t>
      </w:r>
      <w:r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407907">
        <w:rPr>
          <w:rFonts w:ascii="Sylfaen" w:hAnsi="Sylfaen"/>
        </w:rPr>
        <w:t>VM-GHAPDzB-26/01</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407907">
        <w:rPr>
          <w:rFonts w:ascii="Sylfaen" w:hAnsi="Sylfaen"/>
        </w:rPr>
        <w:t>VM-GHAPDzB-26/01</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443349">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407907">
        <w:rPr>
          <w:rFonts w:ascii="Sylfaen" w:hAnsi="Sylfaen"/>
        </w:rPr>
        <w:t>VM-GHAPDzB-26/01</w:t>
      </w:r>
      <w:r w:rsidR="008B1F5B">
        <w:rPr>
          <w:rFonts w:ascii="Sylfaen" w:hAnsi="Sylfaen"/>
          <w:i/>
        </w:rPr>
        <w:t xml:space="preserve"> </w:t>
      </w:r>
      <w:r w:rsidRPr="00AF791F">
        <w:rPr>
          <w:rFonts w:ascii="GHEA Grapalat" w:hAnsi="GHEA Grapalat"/>
        </w:rPr>
        <w:t>"*</w:t>
      </w:r>
    </w:p>
    <w:p w:rsidR="00E12B8D" w:rsidRDefault="00E12B8D" w:rsidP="00443349">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443349">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407907">
        <w:rPr>
          <w:rFonts w:ascii="Sylfaen" w:hAnsi="Sylfaen"/>
          <w:sz w:val="24"/>
          <w:szCs w:val="24"/>
        </w:rPr>
        <w:t>VM-GHAPDzB-26/01</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407907">
        <w:rPr>
          <w:rFonts w:ascii="Sylfaen" w:hAnsi="Sylfaen"/>
        </w:rPr>
        <w:t>VM-GHAPDzB-26/01</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407907">
        <w:rPr>
          <w:rFonts w:ascii="Sylfaen" w:hAnsi="Sylfaen"/>
          <w:i w:val="0"/>
          <w:sz w:val="24"/>
          <w:szCs w:val="24"/>
        </w:rPr>
        <w:t>VM-GHAPDzB-26/01</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443349">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443349">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EB598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EB598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EB5988"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EB5988"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EB5988"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EB5988"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443349">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443349">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443349">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443349">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443349">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443349">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443349">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443349">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443349">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443349">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443349">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43349">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443349">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443349">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407907">
        <w:rPr>
          <w:rFonts w:ascii="Sylfaen" w:hAnsi="Sylfaen"/>
          <w:sz w:val="24"/>
          <w:szCs w:val="24"/>
        </w:rPr>
        <w:t>VM-GHAPDzB-26/01</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407907">
        <w:rPr>
          <w:rFonts w:ascii="Sylfaen" w:hAnsi="Sylfaen"/>
        </w:rPr>
        <w:t>VM-GHAPDzB-26/01</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407907">
        <w:rPr>
          <w:rFonts w:ascii="Sylfaen" w:hAnsi="Sylfaen"/>
        </w:rPr>
        <w:t>VM-GHAPDzB-26/01</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407907">
        <w:rPr>
          <w:rFonts w:ascii="Sylfaen" w:hAnsi="Sylfaen"/>
          <w:i/>
        </w:rPr>
        <w:t>VM-GHAPDzB-26/01</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sidR="00BD0664">
              <w:rPr>
                <w:rFonts w:ascii="Sylfaen" w:hAnsi="Sylfaen"/>
                <w:lang w:val="hy-AM"/>
              </w:rPr>
              <w:t>04103282</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D0A48" w:rsidRDefault="00446B99" w:rsidP="004D0A48">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r w:rsidRPr="00446B99">
              <w:rPr>
                <w:rFonts w:ascii="Sylfaen" w:hAnsi="Sylfaen"/>
                <w:lang w:val="hy-AM"/>
              </w:rPr>
              <w:t xml:space="preserve"> </w:t>
            </w:r>
            <w:r w:rsidR="004D0A48" w:rsidRPr="004D0A48">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(сч.№)</w:t>
            </w:r>
            <w:r w:rsidRPr="00446B99">
              <w:rPr>
                <w:rFonts w:ascii="Arial" w:hAnsi="Arial" w:cs="Arial"/>
                <w:color w:val="2C2D2E"/>
                <w:sz w:val="23"/>
                <w:szCs w:val="23"/>
                <w:shd w:val="clear" w:color="auto" w:fill="FFFFFF"/>
              </w:rPr>
              <w:t xml:space="preserve">  </w:t>
            </w:r>
            <w:r w:rsidR="00BD0664">
              <w:rPr>
                <w:rFonts w:ascii="Sylfaen" w:hAnsi="Sylfaen"/>
                <w:lang w:val="hy-AM"/>
              </w:rPr>
              <w:t>220129690339000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407907">
        <w:rPr>
          <w:rFonts w:ascii="Sylfaen" w:hAnsi="Sylfaen"/>
        </w:rPr>
        <w:t>VM-GHAPDzB-26/01</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r w:rsidR="00BD0664" w:rsidRPr="00B138F3">
        <w:rPr>
          <w:rFonts w:ascii="GHEA Grapalat" w:hAnsi="GHEA Grapalat"/>
          <w:spacing w:val="-6"/>
        </w:rPr>
        <w:t xml:space="preserve"> </w:t>
      </w:r>
      <w:r w:rsidR="00BD0664" w:rsidRPr="00BD0664">
        <w:rPr>
          <w:rFonts w:ascii="GHEA Grapalat" w:hAnsi="GHEA Grapalat"/>
          <w:spacing w:val="-6"/>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407907">
        <w:rPr>
          <w:rFonts w:ascii="Sylfaen" w:hAnsi="Sylfaen"/>
          <w:i/>
        </w:rPr>
        <w:t>VM-GHAPDzB-26/01</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BD0664" w:rsidRPr="0015555B">
              <w:rPr>
                <w:rFonts w:ascii="GHEA Grapalat" w:hAnsi="GHEA Grapalat"/>
              </w:rPr>
              <w:t xml:space="preserve">« </w:t>
            </w:r>
            <w:r w:rsidR="00BD0664" w:rsidRPr="00BD0664">
              <w:rPr>
                <w:rFonts w:ascii="GHEA Grapalat" w:hAnsi="GHEA Grapalat"/>
                <w:i/>
              </w:rPr>
              <w:t>Ванашен</w:t>
            </w:r>
            <w:r w:rsidR="00BD0664" w:rsidRPr="0015555B">
              <w:rPr>
                <w:rFonts w:ascii="GHEA Grapalat" w:hAnsi="GHEA Grapalat"/>
              </w:rPr>
              <w:t xml:space="preserve">  детский сад»</w:t>
            </w:r>
            <w:r w:rsidR="00BD0664">
              <w:rPr>
                <w:rFonts w:ascii="GHEA Grapalat" w:hAnsi="GHEA Grapalat"/>
              </w:rPr>
              <w:t xml:space="preserve"> </w:t>
            </w:r>
            <w:r w:rsidR="00BD0664" w:rsidRPr="0015555B">
              <w:rPr>
                <w:rFonts w:ascii="GHEA Grapalat" w:hAnsi="GHEA Grapalat"/>
              </w:rPr>
              <w:t xml:space="preserve">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rPr>
                <w:rFonts w:ascii="Sylfaen" w:hAnsi="Sylfaen"/>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 xml:space="preserve"> </w:t>
            </w:r>
            <w:r w:rsidR="00BD0664">
              <w:rPr>
                <w:rFonts w:ascii="Sylfaen" w:hAnsi="Sylfaen"/>
                <w:lang w:val="hy-AM"/>
              </w:rPr>
              <w:t>04103282</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D0A4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111E" w:rsidRDefault="00446B99" w:rsidP="00446B9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w:t>
            </w:r>
            <w:r w:rsidR="00BD0664">
              <w:rPr>
                <w:rFonts w:ascii="Sylfaen" w:hAnsi="Sylfaen"/>
                <w:lang w:val="hy-AM"/>
              </w:rPr>
              <w:t>220129690339000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407907">
        <w:rPr>
          <w:rFonts w:ascii="Sylfaen" w:hAnsi="Sylfaen"/>
          <w:sz w:val="24"/>
          <w:szCs w:val="24"/>
        </w:rPr>
        <w:t>VM-GHAPDzB-26/01</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1"/>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F3446E" w:rsidRDefault="00BD0664" w:rsidP="00BD0664">
            <w:r w:rsidRPr="00383F64">
              <w:t xml:space="preserve">      </w:t>
            </w:r>
            <w:r>
              <w:t>"Ванашенский детский сад</w:t>
            </w:r>
            <w:r w:rsidRPr="00F3446E">
              <w:t>"</w:t>
            </w:r>
          </w:p>
          <w:p w:rsidR="00BD0664" w:rsidRDefault="00BD0664" w:rsidP="00BD0664">
            <w:pPr>
              <w:jc w:val="center"/>
            </w:pPr>
            <w:r>
              <w:t>Ванашен К. Алоян 24</w:t>
            </w:r>
          </w:p>
          <w:p w:rsidR="00BD0664" w:rsidRPr="00F3446E" w:rsidRDefault="00BD0664" w:rsidP="00BD0664">
            <w:pPr>
              <w:jc w:val="center"/>
            </w:pPr>
            <w:r w:rsidRPr="00F3446E">
              <w:t>Акба банк:</w:t>
            </w:r>
          </w:p>
          <w:p w:rsidR="00BD0664" w:rsidRPr="00F3446E" w:rsidRDefault="00BD0664" w:rsidP="00BD0664">
            <w:pPr>
              <w:jc w:val="center"/>
            </w:pPr>
            <w:r w:rsidRPr="00F3446E">
              <w:t>Веди м / с</w:t>
            </w:r>
          </w:p>
          <w:p w:rsidR="00BD0664" w:rsidRPr="00F3446E" w:rsidRDefault="00BD0664" w:rsidP="00BD0664">
            <w:pPr>
              <w:jc w:val="center"/>
            </w:pPr>
            <w:r w:rsidRPr="00F3446E">
              <w:t>ПК 220129690339000</w:t>
            </w:r>
          </w:p>
          <w:p w:rsidR="00BD0664" w:rsidRPr="00F3446E" w:rsidRDefault="00BD0664" w:rsidP="00BD0664">
            <w:pPr>
              <w:widowControl w:val="0"/>
              <w:spacing w:after="160"/>
              <w:jc w:val="center"/>
            </w:pPr>
            <w:r w:rsidRPr="00F3446E">
              <w:t>AVC 04103282</w:t>
            </w:r>
          </w:p>
          <w:p w:rsidR="00BD0664" w:rsidRDefault="00BD0664" w:rsidP="00BD0664">
            <w:pPr>
              <w:widowControl w:val="0"/>
              <w:spacing w:after="160"/>
              <w:jc w:val="center"/>
            </w:pPr>
            <w:r>
              <w:lastRenderedPageBreak/>
              <w:t>Т. Акопян</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A16ABE" w:rsidRDefault="00E12B8D"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BD0664" w:rsidRPr="00A16ABE"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407907">
        <w:rPr>
          <w:rFonts w:ascii="GHEA Grapalat" w:hAnsi="GHEA Grapalat" w:cs="Sylfaen"/>
          <w:b/>
          <w:lang w:val="hy-AM"/>
        </w:rPr>
        <w:t>VM-GHAPDZB-26/01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FD7461" w:rsidRDefault="00FD7461" w:rsidP="007941A0">
      <w:pPr>
        <w:jc w:val="center"/>
        <w:rPr>
          <w:rFonts w:ascii="GHEA Grapalat" w:hAnsi="GHEA Grapalat"/>
          <w:sz w:val="20"/>
          <w:lang w:val="hy-AM"/>
        </w:rPr>
      </w:pPr>
    </w:p>
    <w:p w:rsidR="00FD7461" w:rsidRPr="00052B85" w:rsidRDefault="00FD7461" w:rsidP="007941A0">
      <w:pPr>
        <w:jc w:val="center"/>
        <w:rPr>
          <w:rFonts w:ascii="GHEA Grapalat" w:hAnsi="GHEA Grapalat"/>
          <w:sz w:val="20"/>
          <w:lang w:val="hy-AM"/>
        </w:rPr>
      </w:pP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p w:rsidR="007941A0" w:rsidRDefault="007941A0" w:rsidP="007941A0">
      <w:pPr>
        <w:rPr>
          <w:rFonts w:ascii="GHEA Grapalat" w:hAnsi="GHEA Grapalat" w:cs="Sylfaen"/>
        </w:rPr>
      </w:pPr>
    </w:p>
    <w:tbl>
      <w:tblPr>
        <w:tblW w:w="159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843"/>
        <w:gridCol w:w="709"/>
        <w:gridCol w:w="5103"/>
        <w:gridCol w:w="850"/>
        <w:gridCol w:w="709"/>
        <w:gridCol w:w="709"/>
        <w:gridCol w:w="850"/>
        <w:gridCol w:w="992"/>
        <w:gridCol w:w="709"/>
        <w:gridCol w:w="1531"/>
      </w:tblGrid>
      <w:tr w:rsidR="00287F8B" w:rsidRPr="00602AF2" w:rsidTr="00A01181">
        <w:tc>
          <w:tcPr>
            <w:tcW w:w="15990" w:type="dxa"/>
            <w:gridSpan w:val="12"/>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Продукт</w:t>
            </w:r>
          </w:p>
        </w:tc>
      </w:tr>
      <w:tr w:rsidR="00287F8B" w:rsidRPr="00602AF2" w:rsidTr="00A01181">
        <w:trPr>
          <w:trHeight w:val="219"/>
        </w:trPr>
        <w:tc>
          <w:tcPr>
            <w:tcW w:w="851" w:type="dxa"/>
            <w:vMerge w:val="restart"/>
            <w:vAlign w:val="center"/>
          </w:tcPr>
          <w:p w:rsidR="00287F8B" w:rsidRPr="00A110C8" w:rsidRDefault="00287F8B" w:rsidP="001015E9">
            <w:pPr>
              <w:jc w:val="center"/>
              <w:rPr>
                <w:rFonts w:ascii="GHEA Grapalat" w:hAnsi="GHEA Grapalat"/>
                <w:sz w:val="20"/>
                <w:szCs w:val="20"/>
              </w:rPr>
            </w:pPr>
            <w:r w:rsidRPr="00A110C8">
              <w:rPr>
                <w:rFonts w:ascii="GHEA Grapalat" w:hAnsi="GHEA Grapalat"/>
                <w:sz w:val="20"/>
                <w:szCs w:val="20"/>
              </w:rPr>
              <w:t>номер части, указанной в приглашении</w:t>
            </w:r>
          </w:p>
        </w:tc>
        <w:tc>
          <w:tcPr>
            <w:tcW w:w="1134" w:type="dxa"/>
            <w:vMerge w:val="restart"/>
            <w:vAlign w:val="center"/>
          </w:tcPr>
          <w:p w:rsidR="00287F8B" w:rsidRPr="00A110C8" w:rsidRDefault="00287F8B" w:rsidP="001015E9">
            <w:pPr>
              <w:jc w:val="center"/>
              <w:rPr>
                <w:rFonts w:ascii="GHEA Grapalat" w:hAnsi="GHEA Grapalat"/>
                <w:sz w:val="20"/>
                <w:szCs w:val="20"/>
              </w:rPr>
            </w:pPr>
            <w:r w:rsidRPr="00A110C8">
              <w:rPr>
                <w:rFonts w:ascii="GHEA Grapalat" w:hAnsi="GHEA Grapalat"/>
                <w:sz w:val="20"/>
                <w:szCs w:val="20"/>
              </w:rPr>
              <w:t xml:space="preserve">Код транзита плана закупок в соответствии с классификацией </w:t>
            </w:r>
            <w:r w:rsidRPr="00602AF2">
              <w:rPr>
                <w:rFonts w:ascii="GHEA Grapalat" w:hAnsi="GHEA Grapalat"/>
                <w:sz w:val="20"/>
                <w:szCs w:val="20"/>
              </w:rPr>
              <w:t>CPV</w:t>
            </w:r>
            <w:r w:rsidRPr="00A110C8">
              <w:rPr>
                <w:rFonts w:ascii="GHEA Grapalat" w:hAnsi="GHEA Grapalat"/>
                <w:sz w:val="20"/>
                <w:szCs w:val="20"/>
              </w:rPr>
              <w:t>.</w:t>
            </w:r>
          </w:p>
        </w:tc>
        <w:tc>
          <w:tcPr>
            <w:tcW w:w="1843"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имя</w:t>
            </w:r>
          </w:p>
        </w:tc>
        <w:tc>
          <w:tcPr>
            <w:tcW w:w="709" w:type="dxa"/>
            <w:vMerge w:val="restart"/>
            <w:vAlign w:val="center"/>
          </w:tcPr>
          <w:p w:rsidR="00287F8B" w:rsidRPr="00A110C8" w:rsidRDefault="00287F8B" w:rsidP="001015E9">
            <w:pPr>
              <w:jc w:val="center"/>
              <w:rPr>
                <w:rFonts w:ascii="GHEA Grapalat" w:hAnsi="GHEA Grapalat"/>
                <w:sz w:val="20"/>
                <w:szCs w:val="20"/>
              </w:rPr>
            </w:pPr>
            <w:r w:rsidRPr="00A110C8">
              <w:rPr>
                <w:rFonts w:ascii="GHEA Grapalat" w:hAnsi="GHEA Grapalat"/>
                <w:sz w:val="20"/>
                <w:szCs w:val="20"/>
              </w:rPr>
              <w:t>товарный знак, фирменное наименование, модель и наименование производителя **</w:t>
            </w:r>
          </w:p>
        </w:tc>
        <w:tc>
          <w:tcPr>
            <w:tcW w:w="5103"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850"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общее количество</w:t>
            </w:r>
          </w:p>
        </w:tc>
        <w:tc>
          <w:tcPr>
            <w:tcW w:w="3232" w:type="dxa"/>
            <w:gridSpan w:val="3"/>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поставлять</w:t>
            </w:r>
          </w:p>
        </w:tc>
      </w:tr>
      <w:tr w:rsidR="00287F8B" w:rsidRPr="00602AF2" w:rsidTr="00A01181">
        <w:trPr>
          <w:trHeight w:val="445"/>
        </w:trPr>
        <w:tc>
          <w:tcPr>
            <w:tcW w:w="851" w:type="dxa"/>
            <w:vMerge/>
            <w:vAlign w:val="center"/>
          </w:tcPr>
          <w:p w:rsidR="00287F8B" w:rsidRPr="00602AF2" w:rsidRDefault="00287F8B" w:rsidP="001015E9">
            <w:pPr>
              <w:jc w:val="center"/>
              <w:rPr>
                <w:rFonts w:ascii="GHEA Grapalat" w:hAnsi="GHEA Grapalat"/>
                <w:sz w:val="20"/>
                <w:szCs w:val="20"/>
              </w:rPr>
            </w:pPr>
          </w:p>
        </w:tc>
        <w:tc>
          <w:tcPr>
            <w:tcW w:w="1134" w:type="dxa"/>
            <w:vMerge/>
            <w:vAlign w:val="center"/>
          </w:tcPr>
          <w:p w:rsidR="00287F8B" w:rsidRPr="00602AF2" w:rsidRDefault="00287F8B" w:rsidP="001015E9">
            <w:pPr>
              <w:jc w:val="center"/>
              <w:rPr>
                <w:rFonts w:ascii="GHEA Grapalat" w:hAnsi="GHEA Grapalat"/>
                <w:sz w:val="20"/>
                <w:szCs w:val="20"/>
              </w:rPr>
            </w:pPr>
          </w:p>
        </w:tc>
        <w:tc>
          <w:tcPr>
            <w:tcW w:w="1843" w:type="dxa"/>
            <w:vMerge/>
            <w:vAlign w:val="center"/>
          </w:tcPr>
          <w:p w:rsidR="00287F8B" w:rsidRPr="00602AF2" w:rsidRDefault="00287F8B" w:rsidP="001015E9">
            <w:pPr>
              <w:jc w:val="center"/>
              <w:rPr>
                <w:rFonts w:ascii="GHEA Grapalat" w:hAnsi="GHEA Grapalat"/>
                <w:sz w:val="20"/>
                <w:szCs w:val="20"/>
              </w:rPr>
            </w:pPr>
          </w:p>
        </w:tc>
        <w:tc>
          <w:tcPr>
            <w:tcW w:w="709" w:type="dxa"/>
            <w:vMerge/>
            <w:vAlign w:val="center"/>
          </w:tcPr>
          <w:p w:rsidR="00287F8B" w:rsidRPr="00602AF2" w:rsidRDefault="00287F8B" w:rsidP="001015E9">
            <w:pPr>
              <w:jc w:val="center"/>
              <w:rPr>
                <w:rFonts w:ascii="GHEA Grapalat" w:hAnsi="GHEA Grapalat"/>
                <w:sz w:val="20"/>
                <w:szCs w:val="20"/>
              </w:rPr>
            </w:pPr>
          </w:p>
        </w:tc>
        <w:tc>
          <w:tcPr>
            <w:tcW w:w="5103" w:type="dxa"/>
            <w:vMerge/>
            <w:vAlign w:val="center"/>
          </w:tcPr>
          <w:p w:rsidR="00287F8B" w:rsidRPr="00602AF2" w:rsidRDefault="00287F8B" w:rsidP="001015E9">
            <w:pPr>
              <w:jc w:val="center"/>
              <w:rPr>
                <w:rFonts w:ascii="GHEA Grapalat" w:hAnsi="GHEA Grapalat"/>
                <w:sz w:val="20"/>
                <w:szCs w:val="20"/>
              </w:rPr>
            </w:pPr>
          </w:p>
        </w:tc>
        <w:tc>
          <w:tcPr>
            <w:tcW w:w="850" w:type="dxa"/>
            <w:vMerge/>
            <w:vAlign w:val="center"/>
          </w:tcPr>
          <w:p w:rsidR="00287F8B" w:rsidRPr="00602AF2" w:rsidRDefault="00287F8B" w:rsidP="001015E9">
            <w:pPr>
              <w:jc w:val="center"/>
              <w:rPr>
                <w:rFonts w:ascii="GHEA Grapalat" w:hAnsi="GHEA Grapalat"/>
                <w:sz w:val="20"/>
                <w:szCs w:val="20"/>
              </w:rPr>
            </w:pPr>
          </w:p>
        </w:tc>
        <w:tc>
          <w:tcPr>
            <w:tcW w:w="709" w:type="dxa"/>
            <w:vMerge/>
            <w:vAlign w:val="center"/>
          </w:tcPr>
          <w:p w:rsidR="00287F8B" w:rsidRPr="00602AF2" w:rsidRDefault="00287F8B" w:rsidP="001015E9">
            <w:pPr>
              <w:jc w:val="center"/>
              <w:rPr>
                <w:rFonts w:ascii="GHEA Grapalat" w:hAnsi="GHEA Grapalat"/>
                <w:sz w:val="20"/>
                <w:szCs w:val="20"/>
              </w:rPr>
            </w:pPr>
          </w:p>
        </w:tc>
        <w:tc>
          <w:tcPr>
            <w:tcW w:w="709" w:type="dxa"/>
            <w:vMerge/>
            <w:vAlign w:val="center"/>
          </w:tcPr>
          <w:p w:rsidR="00287F8B" w:rsidRPr="00602AF2" w:rsidRDefault="00287F8B" w:rsidP="001015E9">
            <w:pPr>
              <w:jc w:val="center"/>
              <w:rPr>
                <w:rFonts w:ascii="GHEA Grapalat" w:hAnsi="GHEA Grapalat"/>
                <w:sz w:val="20"/>
                <w:szCs w:val="20"/>
              </w:rPr>
            </w:pPr>
          </w:p>
        </w:tc>
        <w:tc>
          <w:tcPr>
            <w:tcW w:w="850" w:type="dxa"/>
            <w:vMerge/>
            <w:vAlign w:val="center"/>
          </w:tcPr>
          <w:p w:rsidR="00287F8B" w:rsidRPr="00602AF2" w:rsidRDefault="00287F8B" w:rsidP="001015E9">
            <w:pPr>
              <w:jc w:val="center"/>
              <w:rPr>
                <w:rFonts w:ascii="GHEA Grapalat" w:hAnsi="GHEA Grapalat"/>
                <w:sz w:val="20"/>
                <w:szCs w:val="20"/>
              </w:rPr>
            </w:pPr>
          </w:p>
        </w:tc>
        <w:tc>
          <w:tcPr>
            <w:tcW w:w="992" w:type="dxa"/>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адрес</w:t>
            </w:r>
          </w:p>
        </w:tc>
        <w:tc>
          <w:tcPr>
            <w:tcW w:w="709" w:type="dxa"/>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31" w:type="dxa"/>
            <w:vAlign w:val="center"/>
          </w:tcPr>
          <w:p w:rsidR="00287F8B" w:rsidRPr="00602AF2" w:rsidRDefault="00287F8B" w:rsidP="001015E9">
            <w:pPr>
              <w:jc w:val="center"/>
              <w:rPr>
                <w:rFonts w:ascii="GHEA Grapalat" w:hAnsi="GHEA Grapalat"/>
                <w:sz w:val="20"/>
                <w:szCs w:val="20"/>
              </w:rPr>
            </w:pPr>
            <w:r w:rsidRPr="00602AF2">
              <w:rPr>
                <w:rFonts w:ascii="GHEA Grapalat" w:hAnsi="GHEA Grapalat"/>
                <w:sz w:val="20"/>
                <w:szCs w:val="20"/>
              </w:rPr>
              <w:t>Крайний срок***</w:t>
            </w:r>
          </w:p>
          <w:p w:rsidR="00287F8B" w:rsidRPr="00602AF2" w:rsidRDefault="00287F8B" w:rsidP="001015E9">
            <w:pPr>
              <w:jc w:val="center"/>
              <w:rPr>
                <w:rFonts w:ascii="GHEA Grapalat" w:hAnsi="GHEA Grapalat"/>
                <w:sz w:val="20"/>
                <w:szCs w:val="20"/>
              </w:rPr>
            </w:pP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sz w:val="20"/>
                <w:szCs w:val="20"/>
              </w:rPr>
            </w:pPr>
            <w:r>
              <w:rPr>
                <w:rFonts w:ascii="Calibri" w:hAnsi="Calibri"/>
                <w:sz w:val="22"/>
                <w:szCs w:val="22"/>
              </w:rPr>
              <w:t>03221113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sz w:val="20"/>
                <w:szCs w:val="20"/>
              </w:rPr>
            </w:pPr>
            <w:r>
              <w:rPr>
                <w:rFonts w:ascii="Sylfaen" w:hAnsi="Sylfaen" w:cs="Sylfaen"/>
                <w:sz w:val="20"/>
                <w:szCs w:val="20"/>
              </w:rPr>
              <w:t>Зернистая</w:t>
            </w:r>
            <w:r>
              <w:rPr>
                <w:rFonts w:ascii="Arial" w:hAnsi="Arial" w:cs="Arial"/>
                <w:sz w:val="20"/>
                <w:szCs w:val="20"/>
              </w:rPr>
              <w:t xml:space="preserve"> </w:t>
            </w:r>
            <w:r>
              <w:rPr>
                <w:rFonts w:ascii="Sylfaen" w:hAnsi="Sylfaen" w:cs="Sylfaen"/>
                <w:sz w:val="20"/>
                <w:szCs w:val="20"/>
              </w:rPr>
              <w:t>бобы</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165B8E" w:rsidRDefault="00287F8B" w:rsidP="001015E9">
            <w:pPr>
              <w:rPr>
                <w:rFonts w:ascii="GHEA Grapalat" w:hAnsi="GHEA Grapalat"/>
                <w:sz w:val="22"/>
                <w:szCs w:val="22"/>
                <w:lang w:val="hy-AM"/>
              </w:rPr>
            </w:pPr>
            <w:r w:rsidRPr="008E023E">
              <w:rPr>
                <w:rFonts w:ascii="GHEA Grapalat" w:hAnsi="GHEA Grapalat"/>
                <w:sz w:val="16"/>
                <w:szCs w:val="16"/>
                <w:lang w:val="hy-AM"/>
              </w:rPr>
              <w:t xml:space="preserve"> </w:t>
            </w:r>
            <w:r w:rsidRPr="00165B8E">
              <w:rPr>
                <w:rFonts w:ascii="GHEA Grapalat" w:hAnsi="GHEA Grapalat"/>
                <w:sz w:val="22"/>
                <w:szCs w:val="22"/>
                <w:lang w:val="hy-AM"/>
              </w:rPr>
              <w:t xml:space="preserve">Фасоль: красная, цветная, плотная, ярко окрашенная, сухая, влажность не более 15%. Остаточный срок годности на момент поставки </w:t>
            </w:r>
            <w:r w:rsidRPr="00165B8E">
              <w:rPr>
                <w:rFonts w:ascii="GHEA Grapalat" w:hAnsi="GHEA Grapalat"/>
                <w:sz w:val="22"/>
                <w:szCs w:val="22"/>
                <w:lang w:val="hy-AM"/>
              </w:rPr>
              <w:lastRenderedPageBreak/>
              <w:t>не менее 80%, срок годности не менее 12 месяцев с даты производства. Безопасность соответствует гигиеническим нормам № 2-III-4.9-01-2010, требованиям безопасности, маркировки и упаковки согласно статье 9 Закона Республики Армения «О безопасности пищевых продуктов».</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sz w:val="20"/>
                <w:szCs w:val="20"/>
              </w:rPr>
            </w:pPr>
            <w:r>
              <w:rPr>
                <w:rFonts w:ascii="Sylfaen" w:hAnsi="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287F8B" w:rsidRPr="000612A8" w:rsidRDefault="00287F8B" w:rsidP="001015E9">
            <w:pPr>
              <w:jc w:val="center"/>
              <w:rPr>
                <w:rFonts w:ascii="GHEA Grapalat" w:hAnsi="GHEA Grapalat"/>
                <w:sz w:val="20"/>
                <w:szCs w:val="20"/>
              </w:rPr>
            </w:pPr>
            <w:r>
              <w:rPr>
                <w:rFonts w:ascii="Calibri" w:hAnsi="Calibri"/>
                <w:sz w:val="20"/>
                <w:szCs w:val="20"/>
              </w:rPr>
              <w:t>35</w:t>
            </w:r>
          </w:p>
        </w:tc>
        <w:tc>
          <w:tcPr>
            <w:tcW w:w="992" w:type="dxa"/>
          </w:tcPr>
          <w:p w:rsidR="00287F8B" w:rsidRPr="00A110C8" w:rsidRDefault="00287F8B" w:rsidP="001015E9">
            <w:pPr>
              <w:jc w:val="center"/>
              <w:rPr>
                <w:rFonts w:ascii="GHEA Grapalat" w:hAnsi="GHEA Grapalat"/>
                <w:sz w:val="18"/>
                <w:szCs w:val="18"/>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 xml:space="preserve">Г. Ванашен </w:t>
            </w:r>
            <w:r w:rsidRPr="00E97365">
              <w:rPr>
                <w:rFonts w:ascii="Sylfaen" w:hAnsi="Sylfaen"/>
                <w:color w:val="000000" w:themeColor="text1"/>
                <w:sz w:val="18"/>
                <w:szCs w:val="18"/>
                <w:lang w:val="hy-AM"/>
              </w:rPr>
              <w:lastRenderedPageBreak/>
              <w:t>К. Алоян 24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287F8B" w:rsidRPr="000612A8" w:rsidRDefault="00287F8B" w:rsidP="001015E9">
            <w:pPr>
              <w:jc w:val="center"/>
              <w:rPr>
                <w:rFonts w:ascii="GHEA Grapalat" w:hAnsi="GHEA Grapalat"/>
                <w:sz w:val="20"/>
                <w:szCs w:val="20"/>
              </w:rPr>
            </w:pPr>
            <w:r>
              <w:rPr>
                <w:rFonts w:ascii="Calibri" w:hAnsi="Calibri"/>
                <w:sz w:val="20"/>
                <w:szCs w:val="20"/>
              </w:rPr>
              <w:lastRenderedPageBreak/>
              <w:t>35</w:t>
            </w:r>
          </w:p>
        </w:tc>
        <w:tc>
          <w:tcPr>
            <w:tcW w:w="1531" w:type="dxa"/>
          </w:tcPr>
          <w:p w:rsidR="00287F8B" w:rsidRPr="00A110C8" w:rsidRDefault="00287F8B" w:rsidP="001015E9">
            <w:pPr>
              <w:jc w:val="center"/>
              <w:rPr>
                <w:rFonts w:ascii="GHEA Grapalat" w:hAnsi="GHEA Grapalat"/>
                <w:color w:val="FF0000"/>
                <w:sz w:val="16"/>
                <w:szCs w:val="16"/>
              </w:rPr>
            </w:pPr>
            <w:r w:rsidRPr="000612A8">
              <w:rPr>
                <w:rFonts w:ascii="GHEA Grapalat" w:hAnsi="GHEA Grapalat" w:cs="Sylfaen"/>
                <w:sz w:val="16"/>
                <w:szCs w:val="16"/>
                <w:lang w:val="hy-AM"/>
              </w:rPr>
              <w:t xml:space="preserve">После вступления контракта в силу, вплоть до последнего </w:t>
            </w:r>
            <w:r w:rsidRPr="000612A8">
              <w:rPr>
                <w:rFonts w:ascii="GHEA Grapalat" w:hAnsi="GHEA Grapalat" w:cs="Sylfaen"/>
                <w:sz w:val="16"/>
                <w:szCs w:val="16"/>
                <w:lang w:val="hy-AM"/>
              </w:rPr>
              <w:lastRenderedPageBreak/>
              <w:t>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15111120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Говядина</w:t>
            </w:r>
            <w:r>
              <w:rPr>
                <w:rFonts w:ascii="Arial" w:hAnsi="Arial" w:cs="Arial"/>
                <w:sz w:val="20"/>
                <w:szCs w:val="20"/>
              </w:rPr>
              <w:t xml:space="preserve"> </w:t>
            </w:r>
            <w:r>
              <w:rPr>
                <w:rFonts w:ascii="Sylfaen" w:hAnsi="Sylfaen" w:cs="Sylfaen"/>
                <w:sz w:val="20"/>
                <w:szCs w:val="20"/>
              </w:rPr>
              <w:t>мясо</w:t>
            </w:r>
            <w:r>
              <w:rPr>
                <w:rFonts w:ascii="Arial" w:hAnsi="Arial" w:cs="Arial"/>
                <w:sz w:val="20"/>
                <w:szCs w:val="20"/>
              </w:rPr>
              <w:t xml:space="preserve"> </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001C49" w:rsidRDefault="00287F8B" w:rsidP="001015E9">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 /bull eryng /</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474D" w:rsidRDefault="00287F8B" w:rsidP="001015E9">
            <w:pP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1B30F3" w:rsidRDefault="00287F8B" w:rsidP="001015E9">
            <w:pPr>
              <w:jc w:val="center"/>
              <w:rPr>
                <w:rFonts w:ascii="GHEA Grapalat" w:hAnsi="GHEA Grapalat"/>
                <w:sz w:val="20"/>
                <w:szCs w:val="20"/>
                <w:lang w:val="hy-AM"/>
              </w:rPr>
            </w:pPr>
          </w:p>
        </w:tc>
        <w:tc>
          <w:tcPr>
            <w:tcW w:w="709" w:type="dxa"/>
          </w:tcPr>
          <w:p w:rsidR="00287F8B" w:rsidRPr="001B30F3"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265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265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15112160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A110C8" w:rsidRDefault="00287F8B" w:rsidP="001015E9">
            <w:pPr>
              <w:jc w:val="center"/>
              <w:rPr>
                <w:rFonts w:ascii="GHEA Grapalat" w:hAnsi="GHEA Grapalat" w:cs="Sylfaen"/>
                <w:color w:val="000000"/>
                <w:sz w:val="20"/>
                <w:szCs w:val="20"/>
              </w:rPr>
            </w:pPr>
            <w:r w:rsidRPr="00A110C8">
              <w:rPr>
                <w:rFonts w:ascii="Sylfaen" w:hAnsi="Sylfaen" w:cs="Sylfaen"/>
                <w:sz w:val="20"/>
                <w:szCs w:val="20"/>
              </w:rPr>
              <w:t>Курица</w:t>
            </w:r>
            <w:r w:rsidRPr="00A110C8">
              <w:rPr>
                <w:rFonts w:ascii="Arial" w:hAnsi="Arial" w:cs="Arial"/>
                <w:sz w:val="20"/>
                <w:szCs w:val="20"/>
              </w:rPr>
              <w:t xml:space="preserve"> </w:t>
            </w:r>
            <w:r w:rsidRPr="00A110C8">
              <w:rPr>
                <w:rFonts w:ascii="Sylfaen" w:hAnsi="Sylfaen" w:cs="Sylfaen"/>
                <w:sz w:val="20"/>
                <w:szCs w:val="20"/>
              </w:rPr>
              <w:t>грудное мясо</w:t>
            </w:r>
            <w:r w:rsidRPr="00A110C8">
              <w:rPr>
                <w:rFonts w:ascii="Arial" w:hAnsi="Arial" w:cs="Arial"/>
                <w:sz w:val="20"/>
                <w:szCs w:val="20"/>
              </w:rPr>
              <w:t xml:space="preserve"> </w:t>
            </w:r>
            <w:r w:rsidRPr="00A110C8">
              <w:rPr>
                <w:rFonts w:ascii="Calibri" w:hAnsi="Calibri" w:cs="Arial"/>
                <w:sz w:val="20"/>
                <w:szCs w:val="20"/>
              </w:rPr>
              <w:t>/</w:t>
            </w:r>
            <w:r w:rsidRPr="00A110C8">
              <w:rPr>
                <w:rFonts w:ascii="Sylfaen" w:hAnsi="Sylfaen" w:cs="Sylfaen"/>
                <w:sz w:val="20"/>
                <w:szCs w:val="20"/>
              </w:rPr>
              <w:t>без</w:t>
            </w:r>
            <w:r w:rsidRPr="00A110C8">
              <w:rPr>
                <w:rFonts w:ascii="Calibri" w:hAnsi="Calibri" w:cs="Arial"/>
                <w:sz w:val="20"/>
                <w:szCs w:val="20"/>
              </w:rPr>
              <w:t xml:space="preserve"> </w:t>
            </w:r>
            <w:r w:rsidRPr="00A110C8">
              <w:rPr>
                <w:rFonts w:ascii="Sylfaen" w:hAnsi="Sylfaen" w:cs="Sylfaen"/>
                <w:sz w:val="20"/>
                <w:szCs w:val="20"/>
              </w:rPr>
              <w:t>кость</w:t>
            </w:r>
          </w:p>
        </w:tc>
        <w:tc>
          <w:tcPr>
            <w:tcW w:w="709" w:type="dxa"/>
          </w:tcPr>
          <w:p w:rsidR="00287F8B" w:rsidRPr="00A110C8"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sz w:val="20"/>
                <w:szCs w:val="20"/>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Pr>
                <w:rFonts w:ascii="GHEA Grapalat" w:hAnsi="GHEA Grapalat" w:cs="Sylfaen"/>
                <w:color w:val="000000"/>
                <w:sz w:val="20"/>
                <w:szCs w:val="20"/>
                <w:lang w:val="hy-AM"/>
              </w:rPr>
              <w:t>Заводская упаковка.</w:t>
            </w: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A110C8" w:rsidRDefault="00287F8B" w:rsidP="001015E9">
            <w:pPr>
              <w:rPr>
                <w:rFonts w:ascii="GHEA Grapalat" w:hAnsi="GHEA Grapalat" w:cs="Sylfaen"/>
                <w:color w:val="000000"/>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sz w:val="20"/>
                <w:szCs w:val="20"/>
              </w:rPr>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665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665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Arial" w:hAnsi="Arial" w:cs="Arial"/>
                <w:sz w:val="20"/>
                <w:szCs w:val="20"/>
              </w:rPr>
              <w:t>15541200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Сыр</w:t>
            </w:r>
            <w:r>
              <w:rPr>
                <w:rFonts w:ascii="Arial" w:hAnsi="Arial" w:cs="Arial"/>
                <w:sz w:val="20"/>
                <w:szCs w:val="20"/>
              </w:rPr>
              <w:t xml:space="preserve"> </w:t>
            </w:r>
            <w:r>
              <w:rPr>
                <w:rFonts w:ascii="Sylfaen" w:hAnsi="Sylfaen" w:cs="Sylfaen"/>
                <w:sz w:val="20"/>
                <w:szCs w:val="20"/>
              </w:rPr>
              <w:t>бедный</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Default="00287F8B" w:rsidP="001015E9">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p>
          <w:p w:rsidR="00287F8B" w:rsidRPr="00B10FEB" w:rsidRDefault="00287F8B" w:rsidP="001015E9">
            <w:pPr>
              <w:jc w:val="center"/>
              <w:rPr>
                <w:rFonts w:ascii="GHEA Grapalat" w:hAnsi="GHEA Grapalat"/>
                <w:sz w:val="20"/>
                <w:szCs w:val="20"/>
                <w:lang w:val="hy-AM"/>
              </w:rPr>
            </w:pP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602AF2" w:rsidRDefault="00287F8B" w:rsidP="001015E9">
            <w:pPr>
              <w:rPr>
                <w:rFonts w:ascii="GHEA Grapalat" w:hAnsi="GHEA Grapalat" w:cs="Sylfaen"/>
                <w:color w:val="000000"/>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180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w:t>
            </w:r>
            <w:r w:rsidRPr="00E97365">
              <w:rPr>
                <w:rFonts w:ascii="Sylfaen" w:hAnsi="Sylfaen" w:cs="Sylfaen"/>
                <w:color w:val="000000" w:themeColor="text1"/>
                <w:sz w:val="18"/>
                <w:szCs w:val="18"/>
                <w:shd w:val="clear" w:color="auto" w:fill="FFFFFF"/>
                <w:lang w:val="hy-AM"/>
              </w:rPr>
              <w:lastRenderedPageBreak/>
              <w:t>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lastRenderedPageBreak/>
              <w:t>180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w:t>
            </w:r>
            <w:r>
              <w:rPr>
                <w:rFonts w:ascii="GHEA Grapalat" w:hAnsi="GHEA Grapalat" w:cs="Sylfaen"/>
                <w:sz w:val="16"/>
                <w:szCs w:val="16"/>
                <w:lang w:val="hy-AM"/>
              </w:rPr>
              <w:lastRenderedPageBreak/>
              <w:t>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Arial" w:hAnsi="Arial" w:cs="Arial"/>
                <w:sz w:val="20"/>
                <w:szCs w:val="20"/>
              </w:rPr>
              <w:t>15511100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Молоко</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B10FEB" w:rsidRDefault="00287F8B" w:rsidP="001015E9">
            <w:pPr>
              <w:jc w:val="center"/>
              <w:rPr>
                <w:rFonts w:ascii="GHEA Grapalat" w:hAnsi="GHEA Grapalat"/>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посчитать.</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sz w:val="20"/>
                <w:szCs w:val="20"/>
              </w:rPr>
              <w:t>Литр</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1500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1500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15551600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Йогурт</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sz w:val="20"/>
                <w:szCs w:val="20"/>
                <w:lang w:val="hy-AM"/>
              </w:rPr>
              <w:t xml:space="preserve">Из свежего коровьего молока, содержание жира не </w:t>
            </w:r>
            <w:r w:rsidRPr="00602AF2">
              <w:rPr>
                <w:rFonts w:ascii="GHEA Grapalat" w:hAnsi="GHEA Grapalat"/>
                <w:sz w:val="20"/>
                <w:szCs w:val="20"/>
                <w:lang w:val="hy-AM"/>
              </w:rPr>
              <w:lastRenderedPageBreak/>
              <w:t>менее 3,2%.</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cs="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1330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lastRenderedPageBreak/>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lastRenderedPageBreak/>
              <w:t>1330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w:t>
            </w:r>
            <w:r>
              <w:rPr>
                <w:rFonts w:ascii="GHEA Grapalat" w:hAnsi="GHEA Grapalat" w:cs="Sylfaen"/>
                <w:sz w:val="16"/>
                <w:szCs w:val="16"/>
                <w:lang w:val="hy-AM"/>
              </w:rPr>
              <w:lastRenderedPageBreak/>
              <w:t>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15512000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Любитель воды</w:t>
            </w:r>
            <w:r>
              <w:rPr>
                <w:rFonts w:ascii="Arial" w:hAnsi="Arial" w:cs="Arial"/>
                <w:sz w:val="20"/>
                <w:szCs w:val="20"/>
              </w:rPr>
              <w:t xml:space="preserve"> </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60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60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15542100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Творог</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Творог</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масло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содержание</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210-240</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Т,</w:t>
            </w:r>
            <w:r w:rsidRPr="00602AF2">
              <w:rPr>
                <w:rFonts w:ascii="GHEA Grapalat" w:hAnsi="GHEA Grapalat" w:cs="Sylfaen"/>
                <w:b/>
                <w:color w:val="000000" w:themeColor="text1"/>
                <w:sz w:val="20"/>
                <w:szCs w:val="20"/>
                <w:lang w:val="hy-AM"/>
              </w:rPr>
              <w:t>упаковка</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фабрика</w:t>
            </w:r>
            <w:r w:rsidRPr="00602AF2">
              <w:rPr>
                <w:rFonts w:ascii="GHEA Grapalat" w:hAnsi="GHEA Grapalat"/>
                <w:b/>
                <w:color w:val="000000" w:themeColor="text1"/>
                <w:sz w:val="20"/>
                <w:szCs w:val="20"/>
                <w:lang w:val="hy-AM"/>
              </w:rPr>
              <w:t>,</w:t>
            </w:r>
            <w:r w:rsidRPr="00602AF2">
              <w:rPr>
                <w:rFonts w:ascii="GHEA Grapalat" w:hAnsi="GHEA Grapalat" w:cs="Sylfaen"/>
                <w:b/>
                <w:color w:val="000000" w:themeColor="text1"/>
                <w:sz w:val="20"/>
                <w:szCs w:val="20"/>
                <w:lang w:val="hy-AM"/>
              </w:rPr>
              <w:t>От 180 г до 400 г</w:t>
            </w:r>
            <w:r w:rsidRPr="00602AF2">
              <w:rPr>
                <w:rFonts w:ascii="GHEA Grapalat" w:hAnsi="GHEA Grapalat"/>
                <w:color w:val="000000" w:themeColor="text1"/>
                <w:sz w:val="20"/>
                <w:szCs w:val="20"/>
                <w:lang w:val="hy-AM"/>
              </w:rPr>
              <w:t>г или 1000 г,</w:t>
            </w:r>
            <w:r w:rsidRPr="00602AF2">
              <w:rPr>
                <w:rFonts w:ascii="GHEA Grapalat" w:hAnsi="GHEA Grapalat" w:cs="Sylfaen"/>
                <w:b/>
                <w:color w:val="000000" w:themeColor="text1"/>
                <w:sz w:val="20"/>
                <w:szCs w:val="20"/>
                <w:lang w:val="hy-AM"/>
              </w:rPr>
              <w:t>герметичный</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упакованный</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85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85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w:t>
            </w:r>
            <w:r>
              <w:rPr>
                <w:rFonts w:ascii="GHEA Grapalat" w:hAnsi="GHEA Grapalat" w:cs="Sylfaen"/>
                <w:sz w:val="16"/>
                <w:szCs w:val="16"/>
                <w:lang w:val="hy-AM"/>
              </w:rPr>
              <w:lastRenderedPageBreak/>
              <w:t>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03221410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Капуста</w:t>
            </w:r>
            <w:r>
              <w:rPr>
                <w:rFonts w:ascii="Arial" w:hAnsi="Arial" w:cs="Arial"/>
                <w:sz w:val="20"/>
                <w:szCs w:val="20"/>
              </w:rPr>
              <w:t xml:space="preserve"> </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400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400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03221420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Цветная капуста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sz w:val="20"/>
                <w:szCs w:val="20"/>
              </w:rPr>
            </w:pPr>
            <w:r w:rsidRPr="00A110C8">
              <w:rPr>
                <w:rFonts w:ascii="GHEA Grapalat" w:hAnsi="GHEA Grapalat" w:cs="Sylfaen"/>
                <w:sz w:val="20"/>
                <w:szCs w:val="20"/>
              </w:rPr>
              <w:t>Цветная капуста</w:t>
            </w:r>
            <w:r w:rsidRPr="00A110C8">
              <w:rPr>
                <w:rFonts w:ascii="GHEA Grapalat" w:hAnsi="GHEA Grapalat"/>
                <w:sz w:val="20"/>
                <w:szCs w:val="20"/>
              </w:rPr>
              <w:t xml:space="preserve"> </w:t>
            </w:r>
            <w:r w:rsidRPr="00A110C8">
              <w:rPr>
                <w:rFonts w:ascii="GHEA Grapalat" w:hAnsi="GHEA Grapalat" w:cs="Sylfaen"/>
                <w:sz w:val="20"/>
                <w:szCs w:val="20"/>
              </w:rPr>
              <w:t>головы</w:t>
            </w:r>
            <w:r w:rsidRPr="00A110C8">
              <w:rPr>
                <w:rFonts w:ascii="GHEA Grapalat" w:hAnsi="GHEA Grapalat"/>
                <w:sz w:val="20"/>
                <w:szCs w:val="20"/>
              </w:rPr>
              <w:t xml:space="preserve"> </w:t>
            </w:r>
            <w:r w:rsidRPr="00A110C8">
              <w:rPr>
                <w:rFonts w:ascii="GHEA Grapalat" w:hAnsi="GHEA Grapalat" w:cs="Sylfaen"/>
                <w:sz w:val="20"/>
                <w:szCs w:val="20"/>
              </w:rPr>
              <w:t>свежий</w:t>
            </w:r>
            <w:r w:rsidRPr="00A110C8">
              <w:rPr>
                <w:rFonts w:ascii="GHEA Grapalat" w:hAnsi="GHEA Grapalat"/>
                <w:sz w:val="20"/>
                <w:szCs w:val="20"/>
              </w:rPr>
              <w:t>,</w:t>
            </w:r>
            <w:r w:rsidRPr="00A110C8">
              <w:rPr>
                <w:rFonts w:ascii="GHEA Grapalat" w:hAnsi="GHEA Grapalat" w:cs="Sylfaen"/>
                <w:sz w:val="20"/>
                <w:szCs w:val="20"/>
              </w:rPr>
              <w:t>чистый</w:t>
            </w:r>
            <w:r w:rsidRPr="00A110C8">
              <w:rPr>
                <w:rFonts w:ascii="GHEA Grapalat" w:hAnsi="GHEA Grapalat"/>
                <w:sz w:val="20"/>
                <w:szCs w:val="20"/>
              </w:rPr>
              <w:t>,</w:t>
            </w:r>
            <w:r w:rsidRPr="00A110C8">
              <w:rPr>
                <w:rFonts w:ascii="GHEA Grapalat" w:hAnsi="GHEA Grapalat" w:cs="Sylfaen"/>
                <w:sz w:val="20"/>
                <w:szCs w:val="20"/>
              </w:rPr>
              <w:t>полный</w:t>
            </w:r>
            <w:r w:rsidRPr="00A110C8">
              <w:rPr>
                <w:rFonts w:ascii="GHEA Grapalat" w:hAnsi="GHEA Grapalat"/>
                <w:sz w:val="20"/>
                <w:szCs w:val="20"/>
              </w:rPr>
              <w:t>,</w:t>
            </w:r>
            <w:r w:rsidRPr="00A110C8">
              <w:rPr>
                <w:rFonts w:ascii="GHEA Grapalat" w:hAnsi="GHEA Grapalat" w:cs="Sylfaen"/>
                <w:sz w:val="20"/>
                <w:szCs w:val="20"/>
              </w:rPr>
              <w:t>белый</w:t>
            </w:r>
            <w:r w:rsidRPr="00A110C8">
              <w:rPr>
                <w:rFonts w:ascii="GHEA Grapalat" w:hAnsi="GHEA Grapalat"/>
                <w:sz w:val="20"/>
                <w:szCs w:val="20"/>
              </w:rPr>
              <w:t>,</w:t>
            </w:r>
            <w:r w:rsidRPr="00A110C8">
              <w:rPr>
                <w:rFonts w:ascii="GHEA Grapalat" w:hAnsi="GHEA Grapalat" w:cs="Sylfaen"/>
                <w:sz w:val="20"/>
                <w:szCs w:val="20"/>
              </w:rPr>
              <w:t>без</w:t>
            </w:r>
            <w:r w:rsidRPr="00A110C8">
              <w:rPr>
                <w:rFonts w:ascii="GHEA Grapalat" w:hAnsi="GHEA Grapalat"/>
                <w:sz w:val="20"/>
                <w:szCs w:val="20"/>
              </w:rPr>
              <w:t xml:space="preserve"> </w:t>
            </w:r>
            <w:r w:rsidRPr="00A110C8">
              <w:rPr>
                <w:rFonts w:ascii="GHEA Grapalat" w:hAnsi="GHEA Grapalat" w:cs="Sylfaen"/>
                <w:sz w:val="20"/>
                <w:szCs w:val="20"/>
              </w:rPr>
              <w:t>рана</w:t>
            </w:r>
            <w:r w:rsidRPr="00A110C8">
              <w:rPr>
                <w:rFonts w:ascii="GHEA Grapalat" w:hAnsi="GHEA Grapalat"/>
                <w:sz w:val="20"/>
                <w:szCs w:val="20"/>
              </w:rPr>
              <w:t>,</w:t>
            </w:r>
            <w:r w:rsidRPr="00A110C8">
              <w:rPr>
                <w:rFonts w:ascii="GHEA Grapalat" w:hAnsi="GHEA Grapalat" w:cs="Sylfaen"/>
                <w:sz w:val="20"/>
                <w:szCs w:val="20"/>
              </w:rPr>
              <w:t>без</w:t>
            </w:r>
            <w:r w:rsidRPr="00A110C8">
              <w:rPr>
                <w:rFonts w:ascii="GHEA Grapalat" w:hAnsi="GHEA Grapalat"/>
                <w:sz w:val="20"/>
                <w:szCs w:val="20"/>
              </w:rPr>
              <w:t xml:space="preserve"> </w:t>
            </w:r>
            <w:r w:rsidRPr="00A110C8">
              <w:rPr>
                <w:rFonts w:ascii="GHEA Grapalat" w:hAnsi="GHEA Grapalat" w:cs="Sylfaen"/>
                <w:sz w:val="20"/>
                <w:szCs w:val="20"/>
              </w:rPr>
              <w:t>сторона</w:t>
            </w:r>
            <w:r w:rsidRPr="00A110C8">
              <w:rPr>
                <w:rFonts w:ascii="GHEA Grapalat" w:hAnsi="GHEA Grapalat"/>
                <w:sz w:val="20"/>
                <w:szCs w:val="20"/>
              </w:rPr>
              <w:t xml:space="preserve"> </w:t>
            </w:r>
            <w:r w:rsidRPr="00A110C8">
              <w:rPr>
                <w:rFonts w:ascii="GHEA Grapalat" w:hAnsi="GHEA Grapalat" w:cs="Sylfaen"/>
                <w:sz w:val="20"/>
                <w:szCs w:val="20"/>
              </w:rPr>
              <w:t>запахов</w:t>
            </w:r>
            <w:r w:rsidRPr="00A110C8">
              <w:rPr>
                <w:rFonts w:ascii="GHEA Grapalat" w:hAnsi="GHEA Grapalat"/>
                <w:sz w:val="20"/>
                <w:szCs w:val="20"/>
              </w:rPr>
              <w:t>,:</w:t>
            </w:r>
          </w:p>
          <w:p w:rsidR="00287F8B" w:rsidRPr="000B4939" w:rsidRDefault="00287F8B" w:rsidP="001015E9">
            <w:pPr>
              <w:jc w:val="center"/>
              <w:rPr>
                <w:rFonts w:ascii="GHEA Grapalat" w:hAnsi="GHEA Grapalat" w:cs="Sylfaen"/>
                <w:color w:val="000000"/>
                <w:sz w:val="20"/>
                <w:szCs w:val="20"/>
                <w:lang w:val="hy-AM"/>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A110C8">
              <w:rPr>
                <w:rFonts w:ascii="GHEA Grapalat" w:hAnsi="GHEA Grapalat" w:cs="Tahoma"/>
                <w:sz w:val="20"/>
                <w:szCs w:val="20"/>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90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90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03221110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Морковь</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530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530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03221111</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Лук</w:t>
            </w:r>
            <w:r>
              <w:rPr>
                <w:rFonts w:ascii="Arial" w:hAnsi="Arial" w:cs="Arial"/>
                <w:sz w:val="20"/>
                <w:szCs w:val="20"/>
              </w:rPr>
              <w:t>,</w:t>
            </w:r>
            <w:r>
              <w:rPr>
                <w:rFonts w:ascii="Sylfaen" w:hAnsi="Sylfaen" w:cs="Sylfaen"/>
                <w:sz w:val="20"/>
                <w:szCs w:val="20"/>
              </w:rPr>
              <w:t>голова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95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95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03221124</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Огурец</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602AF2">
              <w:rPr>
                <w:rFonts w:ascii="GHEA Grapalat" w:hAnsi="GHEA Grapalat" w:cs="Sylfaen"/>
                <w:color w:val="FF0000"/>
                <w:sz w:val="20"/>
                <w:szCs w:val="20"/>
              </w:rPr>
              <w:t>Апрель-ноябрь.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180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180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03221121</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Помидор</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602AF2">
              <w:rPr>
                <w:rFonts w:ascii="GHEA Grapalat" w:hAnsi="GHEA Grapalat" w:cs="Sylfaen"/>
                <w:color w:val="FF0000"/>
                <w:sz w:val="20"/>
                <w:szCs w:val="20"/>
              </w:rPr>
              <w:t>Июль-ноябрь.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A110C8">
              <w:rPr>
                <w:rFonts w:ascii="GHEA Grapalat" w:hAnsi="GHEA Grapalat" w:cs="Sylfaen"/>
                <w:sz w:val="20"/>
                <w:szCs w:val="20"/>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180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180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03221126</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Тысяча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пучки. Соответствуют требованиям Закона Республики Армения «О безопасности пищевых </w:t>
            </w:r>
            <w:r w:rsidRPr="00602AF2">
              <w:rPr>
                <w:rFonts w:ascii="GHEA Grapalat" w:hAnsi="GHEA Grapalat" w:cs="Sylfaen"/>
                <w:sz w:val="20"/>
                <w:szCs w:val="20"/>
              </w:rPr>
              <w:lastRenderedPageBreak/>
              <w:t>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lastRenderedPageBreak/>
              <w:t>связь</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130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w:t>
            </w:r>
            <w:r w:rsidRPr="00E97365">
              <w:rPr>
                <w:rFonts w:ascii="Sylfaen" w:hAnsi="Sylfaen" w:cs="Sylfaen"/>
                <w:color w:val="000000" w:themeColor="text1"/>
                <w:sz w:val="18"/>
                <w:szCs w:val="18"/>
                <w:shd w:val="clear" w:color="auto" w:fill="FFFFFF"/>
                <w:lang w:val="hy-AM"/>
              </w:rPr>
              <w:lastRenderedPageBreak/>
              <w:t>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lastRenderedPageBreak/>
              <w:t>130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w:t>
            </w:r>
            <w:r>
              <w:rPr>
                <w:rFonts w:ascii="GHEA Grapalat" w:hAnsi="GHEA Grapalat" w:cs="Sylfaen"/>
                <w:sz w:val="16"/>
                <w:szCs w:val="16"/>
                <w:lang w:val="hy-AM"/>
              </w:rPr>
              <w:lastRenderedPageBreak/>
              <w:t>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03221120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Горячее лекарство</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1A791C">
              <w:rPr>
                <w:rFonts w:ascii="GHEA Grapalat" w:hAnsi="GHEA Grapalat" w:cs="Sylfaen"/>
                <w:sz w:val="20"/>
                <w:szCs w:val="20"/>
                <w:lang w:val="hy-AM"/>
              </w:rPr>
              <w:t>Маркировка:</w:t>
            </w:r>
            <w:r w:rsidRPr="001A791C">
              <w:rPr>
                <w:rFonts w:ascii="GHEA Grapalat" w:hAnsi="GHEA Grapalat"/>
                <w:sz w:val="20"/>
                <w:szCs w:val="20"/>
                <w:lang w:val="hy-AM"/>
              </w:rPr>
              <w:t xml:space="preserve"> </w:t>
            </w:r>
            <w:r w:rsidRPr="001A791C">
              <w:rPr>
                <w:rFonts w:ascii="GHEA Grapalat" w:hAnsi="GHEA Grapalat" w:cs="Sylfaen"/>
                <w:sz w:val="20"/>
                <w:szCs w:val="20"/>
                <w:lang w:val="hy-AM"/>
              </w:rPr>
              <w:t>читаемый</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Еда</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поставлять</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в случае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технический</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к описанию</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или</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поставлять</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к условиям</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несоответствие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в</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приложение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придёт</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в случае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несоответствие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исправление</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крайний срок</w:t>
            </w:r>
            <w:r w:rsidRPr="001A791C">
              <w:rPr>
                <w:rFonts w:ascii="GHEA Grapalat" w:hAnsi="GHEA Grapalat"/>
                <w:sz w:val="20"/>
                <w:szCs w:val="20"/>
                <w:lang w:val="hy-AM"/>
              </w:rPr>
              <w:t xml:space="preserve"> </w:t>
            </w:r>
            <w:r w:rsidRPr="001A791C">
              <w:rPr>
                <w:rFonts w:ascii="GHEA Grapalat" w:hAnsi="GHEA Grapalat" w:cs="Sylfaen"/>
                <w:sz w:val="20"/>
                <w:szCs w:val="20"/>
                <w:lang w:val="hy-AM"/>
              </w:rPr>
              <w:t>является</w:t>
            </w:r>
            <w:r w:rsidRPr="001A791C">
              <w:rPr>
                <w:rFonts w:ascii="GHEA Grapalat" w:hAnsi="GHEA Grapalat"/>
                <w:sz w:val="20"/>
                <w:szCs w:val="20"/>
                <w:lang w:val="hy-AM"/>
              </w:rPr>
              <w:t xml:space="preserve"> </w:t>
            </w:r>
            <w:r w:rsidRPr="001A791C">
              <w:rPr>
                <w:rFonts w:ascii="GHEA Grapalat" w:hAnsi="GHEA Grapalat" w:cs="Sylfaen"/>
                <w:sz w:val="20"/>
                <w:szCs w:val="20"/>
                <w:lang w:val="hy-AM"/>
              </w:rPr>
              <w:t>определенный</w:t>
            </w:r>
            <w:r w:rsidRPr="001A791C">
              <w:rPr>
                <w:rFonts w:ascii="GHEA Grapalat" w:hAnsi="GHEA Grapalat"/>
                <w:sz w:val="20"/>
                <w:szCs w:val="20"/>
                <w:lang w:val="hy-AM"/>
              </w:rPr>
              <w:t>1</w:t>
            </w:r>
            <w:r w:rsidRPr="001A791C">
              <w:rPr>
                <w:rFonts w:ascii="GHEA Grapalat" w:hAnsi="GHEA Grapalat" w:cs="Sylfaen"/>
                <w:sz w:val="20"/>
                <w:szCs w:val="20"/>
                <w:lang w:val="hy-AM"/>
              </w:rPr>
              <w:t>день</w:t>
            </w:r>
            <w:r w:rsidRPr="005F4C06">
              <w:rPr>
                <w:rFonts w:ascii="GHEA Grapalat" w:hAnsi="GHEA Grapalat"/>
                <w:color w:val="FF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474D"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341FAB" w:rsidRDefault="00287F8B" w:rsidP="001015E9">
            <w:pPr>
              <w:jc w:val="center"/>
              <w:rPr>
                <w:rFonts w:ascii="GHEA Grapalat" w:hAnsi="GHEA Grapalat"/>
                <w:color w:val="000000" w:themeColor="text1"/>
                <w:sz w:val="20"/>
                <w:szCs w:val="20"/>
              </w:rPr>
            </w:pPr>
            <w:r>
              <w:rPr>
                <w:rFonts w:ascii="Calibri" w:hAnsi="Calibri"/>
                <w:sz w:val="20"/>
                <w:szCs w:val="20"/>
              </w:rPr>
              <w:t>90</w:t>
            </w:r>
          </w:p>
        </w:tc>
        <w:tc>
          <w:tcPr>
            <w:tcW w:w="992" w:type="dxa"/>
          </w:tcPr>
          <w:p w:rsidR="00287F8B" w:rsidRPr="00E97365" w:rsidRDefault="00287F8B" w:rsidP="001015E9">
            <w:pPr>
              <w:jc w:val="center"/>
              <w:rPr>
                <w:rFonts w:ascii="GHEA Grapalat" w:hAnsi="GHEA Grapalat" w:cs="Sylfaen"/>
                <w:color w:val="000000" w:themeColor="text1"/>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341FAB" w:rsidRDefault="00287F8B" w:rsidP="001015E9">
            <w:pPr>
              <w:jc w:val="center"/>
              <w:rPr>
                <w:rFonts w:ascii="GHEA Grapalat" w:hAnsi="GHEA Grapalat"/>
                <w:color w:val="000000" w:themeColor="text1"/>
                <w:sz w:val="20"/>
                <w:szCs w:val="20"/>
              </w:rPr>
            </w:pPr>
            <w:r>
              <w:rPr>
                <w:rFonts w:ascii="Calibri" w:hAnsi="Calibri"/>
                <w:sz w:val="20"/>
                <w:szCs w:val="20"/>
              </w:rPr>
              <w:t>90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Рука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Свежий, нормальный,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130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130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03221430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Брокколи</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sz w:val="20"/>
                <w:szCs w:val="20"/>
              </w:rPr>
            </w:pPr>
            <w:r w:rsidRPr="00A110C8">
              <w:rPr>
                <w:rFonts w:ascii="GHEA Grapalat" w:hAnsi="GHEA Grapalat" w:cs="Sylfaen"/>
                <w:sz w:val="22"/>
                <w:szCs w:val="22"/>
              </w:rPr>
              <w:t>Брокколи</w:t>
            </w:r>
            <w:r w:rsidRPr="00A110C8">
              <w:rPr>
                <w:rFonts w:ascii="GHEA Grapalat" w:hAnsi="GHEA Grapalat"/>
                <w:sz w:val="20"/>
                <w:szCs w:val="20"/>
              </w:rPr>
              <w:t xml:space="preserve"> </w:t>
            </w:r>
            <w:r w:rsidRPr="00A110C8">
              <w:rPr>
                <w:rFonts w:ascii="GHEA Grapalat" w:hAnsi="GHEA Grapalat" w:cs="Sylfaen"/>
                <w:sz w:val="20"/>
                <w:szCs w:val="20"/>
              </w:rPr>
              <w:t>головы</w:t>
            </w:r>
            <w:r w:rsidRPr="00A110C8">
              <w:rPr>
                <w:rFonts w:ascii="GHEA Grapalat" w:hAnsi="GHEA Grapalat"/>
                <w:sz w:val="20"/>
                <w:szCs w:val="20"/>
              </w:rPr>
              <w:t xml:space="preserve"> </w:t>
            </w:r>
            <w:r w:rsidRPr="00A110C8">
              <w:rPr>
                <w:rFonts w:ascii="GHEA Grapalat" w:hAnsi="GHEA Grapalat" w:cs="Sylfaen"/>
                <w:sz w:val="20"/>
                <w:szCs w:val="20"/>
              </w:rPr>
              <w:t>свежий</w:t>
            </w:r>
            <w:r w:rsidRPr="00A110C8">
              <w:rPr>
                <w:rFonts w:ascii="GHEA Grapalat" w:hAnsi="GHEA Grapalat"/>
                <w:sz w:val="20"/>
                <w:szCs w:val="20"/>
              </w:rPr>
              <w:t>,</w:t>
            </w:r>
            <w:r w:rsidRPr="00A110C8">
              <w:rPr>
                <w:rFonts w:ascii="GHEA Grapalat" w:hAnsi="GHEA Grapalat" w:cs="Sylfaen"/>
                <w:sz w:val="20"/>
                <w:szCs w:val="20"/>
              </w:rPr>
              <w:t>чистый</w:t>
            </w:r>
            <w:r w:rsidRPr="00A110C8">
              <w:rPr>
                <w:rFonts w:ascii="GHEA Grapalat" w:hAnsi="GHEA Grapalat"/>
                <w:sz w:val="20"/>
                <w:szCs w:val="20"/>
              </w:rPr>
              <w:t>,</w:t>
            </w:r>
            <w:r w:rsidRPr="00A110C8">
              <w:rPr>
                <w:rFonts w:ascii="GHEA Grapalat" w:hAnsi="GHEA Grapalat" w:cs="Sylfaen"/>
                <w:sz w:val="20"/>
                <w:szCs w:val="20"/>
              </w:rPr>
              <w:t>полный</w:t>
            </w:r>
            <w:r w:rsidRPr="00A110C8">
              <w:rPr>
                <w:rFonts w:ascii="GHEA Grapalat" w:hAnsi="GHEA Grapalat"/>
                <w:sz w:val="20"/>
                <w:szCs w:val="20"/>
              </w:rPr>
              <w:t>,</w:t>
            </w:r>
            <w:r w:rsidRPr="00A110C8">
              <w:rPr>
                <w:rFonts w:ascii="GHEA Grapalat" w:hAnsi="GHEA Grapalat" w:cs="Sylfaen"/>
                <w:sz w:val="20"/>
                <w:szCs w:val="20"/>
              </w:rPr>
              <w:t>зеленый</w:t>
            </w:r>
            <w:r w:rsidRPr="00A110C8">
              <w:rPr>
                <w:rFonts w:ascii="GHEA Grapalat" w:hAnsi="GHEA Grapalat"/>
                <w:sz w:val="20"/>
                <w:szCs w:val="20"/>
              </w:rPr>
              <w:t>,</w:t>
            </w:r>
            <w:r w:rsidRPr="00A110C8">
              <w:rPr>
                <w:rFonts w:ascii="GHEA Grapalat" w:hAnsi="GHEA Grapalat" w:cs="Sylfaen"/>
                <w:sz w:val="20"/>
                <w:szCs w:val="20"/>
              </w:rPr>
              <w:t>без</w:t>
            </w:r>
            <w:r w:rsidRPr="00A110C8">
              <w:rPr>
                <w:rFonts w:ascii="GHEA Grapalat" w:hAnsi="GHEA Grapalat"/>
                <w:sz w:val="20"/>
                <w:szCs w:val="20"/>
              </w:rPr>
              <w:t xml:space="preserve"> </w:t>
            </w:r>
            <w:r w:rsidRPr="00A110C8">
              <w:rPr>
                <w:rFonts w:ascii="GHEA Grapalat" w:hAnsi="GHEA Grapalat" w:cs="Sylfaen"/>
                <w:sz w:val="20"/>
                <w:szCs w:val="20"/>
              </w:rPr>
              <w:t>рана</w:t>
            </w:r>
            <w:r w:rsidRPr="00A110C8">
              <w:rPr>
                <w:rFonts w:ascii="GHEA Grapalat" w:hAnsi="GHEA Grapalat"/>
                <w:sz w:val="20"/>
                <w:szCs w:val="20"/>
              </w:rPr>
              <w:t>,</w:t>
            </w:r>
            <w:r w:rsidRPr="00A110C8">
              <w:rPr>
                <w:rFonts w:ascii="GHEA Grapalat" w:hAnsi="GHEA Grapalat" w:cs="Sylfaen"/>
                <w:sz w:val="20"/>
                <w:szCs w:val="20"/>
              </w:rPr>
              <w:t>без</w:t>
            </w:r>
            <w:r w:rsidRPr="00A110C8">
              <w:rPr>
                <w:rFonts w:ascii="GHEA Grapalat" w:hAnsi="GHEA Grapalat"/>
                <w:sz w:val="20"/>
                <w:szCs w:val="20"/>
              </w:rPr>
              <w:t xml:space="preserve"> </w:t>
            </w:r>
            <w:r w:rsidRPr="00A110C8">
              <w:rPr>
                <w:rFonts w:ascii="GHEA Grapalat" w:hAnsi="GHEA Grapalat" w:cs="Sylfaen"/>
                <w:sz w:val="20"/>
                <w:szCs w:val="20"/>
              </w:rPr>
              <w:t>сторона</w:t>
            </w:r>
            <w:r w:rsidRPr="00A110C8">
              <w:rPr>
                <w:rFonts w:ascii="GHEA Grapalat" w:hAnsi="GHEA Grapalat"/>
                <w:sz w:val="20"/>
                <w:szCs w:val="20"/>
              </w:rPr>
              <w:t xml:space="preserve"> </w:t>
            </w:r>
            <w:r w:rsidRPr="00A110C8">
              <w:rPr>
                <w:rFonts w:ascii="GHEA Grapalat" w:hAnsi="GHEA Grapalat" w:cs="Sylfaen"/>
                <w:sz w:val="20"/>
                <w:szCs w:val="20"/>
              </w:rPr>
              <w:t>запахов</w:t>
            </w:r>
            <w:r w:rsidRPr="00A110C8">
              <w:rPr>
                <w:rFonts w:ascii="GHEA Grapalat" w:hAnsi="GHEA Grapalat"/>
                <w:sz w:val="20"/>
                <w:szCs w:val="20"/>
              </w:rPr>
              <w:t>:</w:t>
            </w:r>
          </w:p>
          <w:p w:rsidR="00287F8B" w:rsidRPr="00A110C8" w:rsidRDefault="00287F8B" w:rsidP="001015E9">
            <w:pPr>
              <w:jc w:val="center"/>
              <w:rPr>
                <w:rFonts w:ascii="GHEA Grapalat" w:hAnsi="GHEA Grapalat" w:cs="Sylfaen"/>
                <w:color w:val="000000"/>
                <w:sz w:val="20"/>
                <w:szCs w:val="20"/>
              </w:rPr>
            </w:pPr>
            <w:r w:rsidRPr="00152F27">
              <w:rPr>
                <w:rFonts w:ascii="GHEA Grapalat" w:hAnsi="GHEA Grapalat" w:cs="Sylfaen"/>
                <w:sz w:val="20"/>
                <w:szCs w:val="20"/>
              </w:rPr>
              <w:t xml:space="preserve">Безопасность в соответствии с требованиями Закона </w:t>
            </w:r>
            <w:r w:rsidRPr="00152F27">
              <w:rPr>
                <w:rFonts w:ascii="GHEA Grapalat" w:hAnsi="GHEA Grapalat" w:cs="Sylfaen"/>
                <w:sz w:val="20"/>
                <w:szCs w:val="20"/>
              </w:rPr>
              <w:lastRenderedPageBreak/>
              <w:t>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100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 xml:space="preserve">Г. Ванашен К. Алоян </w:t>
            </w:r>
            <w:r w:rsidRPr="00E97365">
              <w:rPr>
                <w:rFonts w:ascii="Sylfaen" w:hAnsi="Sylfaen"/>
                <w:color w:val="000000" w:themeColor="text1"/>
                <w:sz w:val="18"/>
                <w:szCs w:val="18"/>
                <w:lang w:val="hy-AM"/>
              </w:rPr>
              <w:lastRenderedPageBreak/>
              <w:t>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lastRenderedPageBreak/>
              <w:t>100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w:t>
            </w:r>
            <w:r>
              <w:rPr>
                <w:rFonts w:ascii="GHEA Grapalat" w:hAnsi="GHEA Grapalat" w:cs="Sylfaen"/>
                <w:sz w:val="16"/>
                <w:szCs w:val="16"/>
                <w:lang w:val="hy-AM"/>
              </w:rPr>
              <w:lastRenderedPageBreak/>
              <w:t>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03221130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Тыква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A110C8">
              <w:rPr>
                <w:rFonts w:ascii="Sylfaen" w:hAnsi="Sylfaen"/>
                <w:color w:val="000000"/>
                <w:sz w:val="20"/>
                <w:szCs w:val="20"/>
              </w:rPr>
              <w:t>Тыква</w:t>
            </w:r>
            <w:r w:rsidRPr="00A110C8">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80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80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03221122</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Тыква</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44</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44</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03222128</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Яблоко</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sz w:val="20"/>
                <w:szCs w:val="20"/>
                <w:lang w:val="hy-AM"/>
              </w:rPr>
              <w:t xml:space="preserve">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w:t>
            </w:r>
            <w:r w:rsidRPr="00602AF2">
              <w:rPr>
                <w:rFonts w:ascii="GHEA Grapalat" w:hAnsi="GHEA Grapalat"/>
                <w:sz w:val="20"/>
                <w:szCs w:val="20"/>
                <w:lang w:val="hy-AM"/>
              </w:rPr>
              <w:lastRenderedPageBreak/>
              <w:t>1913-Н от 21 декабря 2006 г. и статьей 9 Закона РА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A110C8">
              <w:rPr>
                <w:rFonts w:ascii="GHEA Grapalat" w:hAnsi="GHEA Grapalat" w:cs="Tahoma"/>
                <w:sz w:val="20"/>
                <w:szCs w:val="20"/>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lang w:val="hy-AM"/>
              </w:rPr>
            </w:pPr>
            <w:r>
              <w:rPr>
                <w:rFonts w:ascii="Sylfaen" w:hAnsi="Sylfaen" w:cs="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lang w:val="hy-AM"/>
              </w:rPr>
            </w:pPr>
          </w:p>
        </w:tc>
        <w:tc>
          <w:tcPr>
            <w:tcW w:w="709" w:type="dxa"/>
          </w:tcPr>
          <w:p w:rsidR="00287F8B" w:rsidRPr="00602AF2" w:rsidRDefault="00287F8B" w:rsidP="001015E9">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445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Calibri" w:hAnsi="Calibri"/>
                <w:sz w:val="20"/>
                <w:szCs w:val="20"/>
              </w:rPr>
              <w:t>445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Pr>
                <w:rFonts w:ascii="GHEA Grapalat" w:hAnsi="GHEA Grapalat" w:cs="Sylfaen"/>
                <w:sz w:val="16"/>
                <w:szCs w:val="16"/>
                <w:lang w:val="hy-AM"/>
              </w:rPr>
              <w:lastRenderedPageBreak/>
              <w:t>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lang w:val="hy-AM"/>
              </w:rPr>
            </w:pPr>
            <w:r>
              <w:rPr>
                <w:rFonts w:ascii="Arial" w:hAnsi="Arial" w:cs="Arial"/>
                <w:sz w:val="20"/>
                <w:szCs w:val="20"/>
              </w:rPr>
              <w:t>03222100</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Банан</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602AF2" w:rsidRDefault="00287F8B" w:rsidP="001015E9">
            <w:pPr>
              <w:jc w:val="center"/>
              <w:rPr>
                <w:rFonts w:ascii="GHEA Grapalat" w:hAnsi="GHEA Grapalat" w:cs="Sylfaen"/>
                <w:color w:val="000000"/>
                <w:sz w:val="20"/>
                <w:szCs w:val="20"/>
                <w:lang w:val="hy-AM"/>
              </w:rPr>
            </w:pPr>
            <w:r w:rsidRPr="00602AF2">
              <w:rPr>
                <w:rFonts w:ascii="GHEA Grapalat" w:hAnsi="GHEA Grapalat"/>
                <w:sz w:val="20"/>
                <w:szCs w:val="20"/>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130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130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03222125</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Клубника</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sz w:val="20"/>
                <w:szCs w:val="20"/>
              </w:rPr>
            </w:pPr>
            <w:r w:rsidRPr="00A110C8">
              <w:rPr>
                <w:rFonts w:ascii="GHEA Grapalat" w:hAnsi="GHEA Grapalat" w:cs="Sylfaen"/>
                <w:sz w:val="20"/>
                <w:szCs w:val="20"/>
              </w:rPr>
              <w:t>Клубника</w:t>
            </w:r>
            <w:r w:rsidRPr="00A110C8">
              <w:rPr>
                <w:rFonts w:ascii="GHEA Grapalat" w:hAnsi="GHEA Grapalat"/>
                <w:sz w:val="20"/>
                <w:szCs w:val="20"/>
              </w:rPr>
              <w:t xml:space="preserve"> </w:t>
            </w:r>
            <w:r w:rsidRPr="00A110C8">
              <w:rPr>
                <w:rFonts w:ascii="GHEA Grapalat" w:hAnsi="GHEA Grapalat" w:cs="Sylfaen"/>
                <w:sz w:val="20"/>
                <w:szCs w:val="20"/>
              </w:rPr>
              <w:t>свежий</w:t>
            </w:r>
            <w:r w:rsidRPr="00A110C8">
              <w:rPr>
                <w:rFonts w:ascii="GHEA Grapalat" w:hAnsi="GHEA Grapalat"/>
                <w:sz w:val="20"/>
                <w:szCs w:val="20"/>
              </w:rPr>
              <w:t>,</w:t>
            </w:r>
            <w:r w:rsidRPr="00A110C8">
              <w:rPr>
                <w:rFonts w:ascii="GHEA Grapalat" w:hAnsi="GHEA Grapalat" w:cs="Sylfaen"/>
                <w:sz w:val="20"/>
                <w:szCs w:val="20"/>
              </w:rPr>
              <w:t>полный</w:t>
            </w:r>
            <w:r w:rsidRPr="00A110C8">
              <w:rPr>
                <w:rFonts w:ascii="GHEA Grapalat" w:hAnsi="GHEA Grapalat"/>
                <w:sz w:val="20"/>
                <w:szCs w:val="20"/>
              </w:rPr>
              <w:t>,</w:t>
            </w:r>
            <w:r w:rsidRPr="00A110C8">
              <w:rPr>
                <w:rFonts w:ascii="GHEA Grapalat" w:hAnsi="GHEA Grapalat" w:cs="Sylfaen"/>
                <w:sz w:val="20"/>
                <w:szCs w:val="20"/>
              </w:rPr>
              <w:t>спелый</w:t>
            </w:r>
            <w:r w:rsidRPr="00A110C8">
              <w:rPr>
                <w:rFonts w:ascii="GHEA Grapalat" w:hAnsi="GHEA Grapalat"/>
                <w:sz w:val="20"/>
                <w:szCs w:val="20"/>
              </w:rPr>
              <w:t>,</w:t>
            </w:r>
            <w:r w:rsidRPr="00A110C8">
              <w:rPr>
                <w:rFonts w:ascii="GHEA Grapalat" w:hAnsi="GHEA Grapalat" w:cs="Sylfaen"/>
                <w:sz w:val="20"/>
                <w:szCs w:val="20"/>
              </w:rPr>
              <w:t>здоровый</w:t>
            </w:r>
            <w:r w:rsidRPr="00A110C8">
              <w:rPr>
                <w:rFonts w:ascii="GHEA Grapalat" w:hAnsi="GHEA Grapalat"/>
                <w:sz w:val="20"/>
                <w:szCs w:val="20"/>
              </w:rPr>
              <w:t>,</w:t>
            </w:r>
            <w:r w:rsidRPr="00A110C8">
              <w:rPr>
                <w:rFonts w:ascii="GHEA Grapalat" w:hAnsi="GHEA Grapalat" w:cs="Sylfaen"/>
                <w:sz w:val="20"/>
                <w:szCs w:val="20"/>
              </w:rPr>
              <w:t>чистый</w:t>
            </w:r>
            <w:r w:rsidRPr="00A110C8">
              <w:rPr>
                <w:rFonts w:ascii="GHEA Grapalat" w:hAnsi="GHEA Grapalat"/>
                <w:sz w:val="20"/>
                <w:szCs w:val="20"/>
              </w:rPr>
              <w:t>,</w:t>
            </w:r>
            <w:r w:rsidRPr="00A110C8">
              <w:rPr>
                <w:rFonts w:ascii="GHEA Grapalat" w:hAnsi="GHEA Grapalat" w:cs="Sylfaen"/>
                <w:sz w:val="20"/>
                <w:szCs w:val="20"/>
              </w:rPr>
              <w:t>невредим.</w:t>
            </w:r>
          </w:p>
          <w:p w:rsidR="00287F8B" w:rsidRDefault="00287F8B" w:rsidP="001015E9">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287F8B" w:rsidRPr="00602AF2" w:rsidRDefault="00287F8B" w:rsidP="001015E9">
            <w:pPr>
              <w:jc w:val="center"/>
              <w:rPr>
                <w:rFonts w:ascii="GHEA Grapalat" w:hAnsi="GHEA Grapalat"/>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543081" w:rsidRDefault="00287F8B" w:rsidP="001015E9">
            <w:pPr>
              <w:jc w:val="center"/>
              <w:rPr>
                <w:rFonts w:ascii="GHEA Grapalat" w:hAnsi="GHEA Grapalat" w:cs="Sylfaen"/>
                <w:color w:val="000000"/>
                <w:sz w:val="20"/>
                <w:szCs w:val="20"/>
              </w:rPr>
            </w:pPr>
            <w:r w:rsidRPr="00602AF2">
              <w:rPr>
                <w:rFonts w:ascii="GHEA Grapalat" w:hAnsi="GHEA Grapalat"/>
                <w:sz w:val="20"/>
                <w:szCs w:val="20"/>
              </w:rPr>
              <w:t>Май - октябрь</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35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35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03222126</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Малина</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sz w:val="20"/>
                <w:szCs w:val="20"/>
              </w:rPr>
            </w:pPr>
            <w:r w:rsidRPr="00A110C8">
              <w:rPr>
                <w:rFonts w:ascii="GHEA Grapalat" w:hAnsi="GHEA Grapalat" w:cs="Sylfaen"/>
                <w:sz w:val="20"/>
                <w:szCs w:val="20"/>
              </w:rPr>
              <w:t>Малина</w:t>
            </w:r>
            <w:r w:rsidRPr="00A110C8">
              <w:rPr>
                <w:rFonts w:ascii="GHEA Grapalat" w:hAnsi="GHEA Grapalat"/>
                <w:sz w:val="20"/>
                <w:szCs w:val="20"/>
              </w:rPr>
              <w:t xml:space="preserve"> </w:t>
            </w:r>
            <w:r w:rsidRPr="00A110C8">
              <w:rPr>
                <w:rFonts w:ascii="GHEA Grapalat" w:hAnsi="GHEA Grapalat" w:cs="Sylfaen"/>
                <w:sz w:val="20"/>
                <w:szCs w:val="20"/>
              </w:rPr>
              <w:t>свежий</w:t>
            </w:r>
            <w:r w:rsidRPr="00A110C8">
              <w:rPr>
                <w:rFonts w:ascii="GHEA Grapalat" w:hAnsi="GHEA Grapalat"/>
                <w:sz w:val="20"/>
                <w:szCs w:val="20"/>
              </w:rPr>
              <w:t>,</w:t>
            </w:r>
            <w:r w:rsidRPr="00A110C8">
              <w:rPr>
                <w:rFonts w:ascii="GHEA Grapalat" w:hAnsi="GHEA Grapalat" w:cs="Sylfaen"/>
                <w:sz w:val="20"/>
                <w:szCs w:val="20"/>
              </w:rPr>
              <w:t>полный</w:t>
            </w:r>
            <w:r w:rsidRPr="00A110C8">
              <w:rPr>
                <w:rFonts w:ascii="GHEA Grapalat" w:hAnsi="GHEA Grapalat"/>
                <w:sz w:val="20"/>
                <w:szCs w:val="20"/>
              </w:rPr>
              <w:t>,</w:t>
            </w:r>
            <w:r w:rsidRPr="00A110C8">
              <w:rPr>
                <w:rFonts w:ascii="GHEA Grapalat" w:hAnsi="GHEA Grapalat" w:cs="Sylfaen"/>
                <w:sz w:val="20"/>
                <w:szCs w:val="20"/>
              </w:rPr>
              <w:t>спелый</w:t>
            </w:r>
            <w:r w:rsidRPr="00A110C8">
              <w:rPr>
                <w:rFonts w:ascii="GHEA Grapalat" w:hAnsi="GHEA Grapalat"/>
                <w:sz w:val="20"/>
                <w:szCs w:val="20"/>
              </w:rPr>
              <w:t>,</w:t>
            </w:r>
            <w:r w:rsidRPr="00A110C8">
              <w:rPr>
                <w:rFonts w:ascii="GHEA Grapalat" w:hAnsi="GHEA Grapalat" w:cs="Sylfaen"/>
                <w:sz w:val="20"/>
                <w:szCs w:val="20"/>
              </w:rPr>
              <w:t>здоровый</w:t>
            </w:r>
            <w:r w:rsidRPr="00A110C8">
              <w:rPr>
                <w:rFonts w:ascii="GHEA Grapalat" w:hAnsi="GHEA Grapalat"/>
                <w:sz w:val="20"/>
                <w:szCs w:val="20"/>
              </w:rPr>
              <w:t>,</w:t>
            </w:r>
            <w:r w:rsidRPr="00A110C8">
              <w:rPr>
                <w:rFonts w:ascii="GHEA Grapalat" w:hAnsi="GHEA Grapalat" w:cs="Sylfaen"/>
                <w:sz w:val="20"/>
                <w:szCs w:val="20"/>
              </w:rPr>
              <w:t>чистый</w:t>
            </w:r>
            <w:r w:rsidRPr="00A110C8">
              <w:rPr>
                <w:rFonts w:ascii="GHEA Grapalat" w:hAnsi="GHEA Grapalat"/>
                <w:sz w:val="20"/>
                <w:szCs w:val="20"/>
              </w:rPr>
              <w:t>,</w:t>
            </w:r>
            <w:r w:rsidRPr="00A110C8">
              <w:rPr>
                <w:rFonts w:ascii="GHEA Grapalat" w:hAnsi="GHEA Grapalat" w:cs="Sylfaen"/>
                <w:sz w:val="20"/>
                <w:szCs w:val="20"/>
              </w:rPr>
              <w:t>невредим.</w:t>
            </w:r>
          </w:p>
          <w:p w:rsidR="00287F8B" w:rsidRPr="00A110C8" w:rsidRDefault="00287F8B" w:rsidP="001015E9">
            <w:pPr>
              <w:jc w:val="center"/>
              <w:rPr>
                <w:rFonts w:ascii="GHEA Grapalat" w:hAnsi="GHEA Grapalat"/>
                <w:sz w:val="20"/>
                <w:szCs w:val="20"/>
              </w:rPr>
            </w:pPr>
            <w:r w:rsidRPr="00602AF2">
              <w:rPr>
                <w:rFonts w:ascii="GHEA Grapalat" w:hAnsi="GHEA Grapalat" w:cs="Sylfaen"/>
                <w:sz w:val="20"/>
                <w:szCs w:val="20"/>
              </w:rPr>
              <w:t xml:space="preserve">Безопасность в соответствии с требованиями Закона </w:t>
            </w:r>
            <w:r w:rsidRPr="00602AF2">
              <w:rPr>
                <w:rFonts w:ascii="GHEA Grapalat" w:hAnsi="GHEA Grapalat" w:cs="Sylfaen"/>
                <w:sz w:val="20"/>
                <w:szCs w:val="20"/>
              </w:rPr>
              <w:lastRenderedPageBreak/>
              <w:t>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8813B2" w:rsidRDefault="00287F8B" w:rsidP="001015E9">
            <w:pPr>
              <w:jc w:val="center"/>
              <w:rPr>
                <w:rFonts w:ascii="GHEA Grapalat" w:hAnsi="GHEA Grapalat" w:cs="Sylfaen"/>
                <w:color w:val="000000"/>
                <w:sz w:val="20"/>
                <w:szCs w:val="20"/>
                <w:lang w:val="hy-AM"/>
              </w:rPr>
            </w:pPr>
            <w:r w:rsidRPr="00602AF2">
              <w:rPr>
                <w:rFonts w:ascii="GHEA Grapalat" w:hAnsi="GHEA Grapalat"/>
                <w:sz w:val="20"/>
                <w:szCs w:val="20"/>
              </w:rPr>
              <w:t>Июнь-октябрь</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lastRenderedPageBreak/>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35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 xml:space="preserve">Г. Ванашен </w:t>
            </w:r>
            <w:r w:rsidRPr="00E97365">
              <w:rPr>
                <w:rFonts w:ascii="Sylfaen" w:hAnsi="Sylfaen"/>
                <w:color w:val="000000" w:themeColor="text1"/>
                <w:sz w:val="18"/>
                <w:szCs w:val="18"/>
                <w:lang w:val="hy-AM"/>
              </w:rPr>
              <w:lastRenderedPageBreak/>
              <w:t>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lastRenderedPageBreak/>
              <w:t>35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w:t>
            </w:r>
            <w:r>
              <w:rPr>
                <w:rFonts w:ascii="GHEA Grapalat" w:hAnsi="GHEA Grapalat" w:cs="Sylfaen"/>
                <w:sz w:val="16"/>
                <w:szCs w:val="16"/>
                <w:lang w:val="hy-AM"/>
              </w:rPr>
              <w:lastRenderedPageBreak/>
              <w:t>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Arial" w:hAnsi="Arial" w:cs="Arial"/>
                <w:sz w:val="20"/>
                <w:szCs w:val="20"/>
              </w:rPr>
              <w:t>03222121</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Мандарин</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45</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45</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03222119</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Апельсин</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287F8B" w:rsidRDefault="00287F8B" w:rsidP="001015E9">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287F8B" w:rsidRPr="00602AF2"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Сезонный: октябрь-февраль</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0760CF" w:rsidRDefault="00287F8B" w:rsidP="001015E9">
            <w:pPr>
              <w:jc w:val="center"/>
              <w:rPr>
                <w:rFonts w:ascii="GHEA Grapalat" w:hAnsi="GHEA Grapalat" w:cs="Sylfaen"/>
                <w:color w:val="FF0000"/>
                <w:sz w:val="20"/>
                <w:szCs w:val="20"/>
              </w:rPr>
            </w:pPr>
            <w:r>
              <w:rPr>
                <w:rFonts w:ascii="Sylfaen" w:hAnsi="Sylfaen" w:cs="Sylfaen"/>
                <w:sz w:val="20"/>
                <w:szCs w:val="20"/>
              </w:rPr>
              <w:t>кг</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80</w:t>
            </w:r>
          </w:p>
        </w:tc>
        <w:tc>
          <w:tcPr>
            <w:tcW w:w="992" w:type="dxa"/>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Г. Ванашен К. Алоян 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80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287F8B" w:rsidRPr="00A110C8" w:rsidTr="00A01181">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287F8B" w:rsidRPr="00602AF2" w:rsidRDefault="00287F8B" w:rsidP="00287F8B">
            <w:pPr>
              <w:pStyle w:val="aff3"/>
              <w:numPr>
                <w:ilvl w:val="0"/>
                <w:numId w:val="44"/>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rsidR="00287F8B" w:rsidRPr="00602AF2" w:rsidRDefault="00287F8B" w:rsidP="001015E9">
            <w:pPr>
              <w:jc w:val="center"/>
              <w:rPr>
                <w:rFonts w:ascii="GHEA Grapalat" w:hAnsi="GHEA Grapalat"/>
                <w:color w:val="000000"/>
                <w:sz w:val="20"/>
                <w:szCs w:val="20"/>
              </w:rPr>
            </w:pPr>
            <w:r>
              <w:rPr>
                <w:rFonts w:ascii="Calibri" w:hAnsi="Calibri"/>
                <w:sz w:val="22"/>
                <w:szCs w:val="22"/>
              </w:rPr>
              <w:t>03222118</w:t>
            </w:r>
          </w:p>
        </w:tc>
        <w:tc>
          <w:tcPr>
            <w:tcW w:w="1843"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s="Sylfaen"/>
                <w:color w:val="000000"/>
                <w:sz w:val="20"/>
                <w:szCs w:val="20"/>
              </w:rPr>
            </w:pPr>
            <w:r>
              <w:rPr>
                <w:rFonts w:ascii="Sylfaen" w:hAnsi="Sylfaen" w:cs="Sylfaen"/>
                <w:sz w:val="20"/>
                <w:szCs w:val="20"/>
              </w:rPr>
              <w:t>Лимон</w:t>
            </w:r>
          </w:p>
        </w:tc>
        <w:tc>
          <w:tcPr>
            <w:tcW w:w="709" w:type="dxa"/>
          </w:tcPr>
          <w:p w:rsidR="00287F8B" w:rsidRPr="00602AF2" w:rsidRDefault="00287F8B" w:rsidP="001015E9">
            <w:pPr>
              <w:jc w:val="center"/>
              <w:rPr>
                <w:rFonts w:ascii="GHEA Grapalat" w:hAnsi="GHEA Grapalat"/>
                <w:sz w:val="20"/>
                <w:szCs w:val="20"/>
              </w:rPr>
            </w:pPr>
          </w:p>
        </w:tc>
        <w:tc>
          <w:tcPr>
            <w:tcW w:w="5103" w:type="dxa"/>
          </w:tcPr>
          <w:p w:rsidR="00287F8B" w:rsidRPr="00A110C8" w:rsidRDefault="00287F8B" w:rsidP="001015E9">
            <w:pPr>
              <w:jc w:val="center"/>
              <w:rPr>
                <w:rFonts w:ascii="GHEA Grapalat" w:hAnsi="GHEA Grapalat" w:cs="Sylfaen"/>
                <w:color w:val="000000"/>
                <w:sz w:val="20"/>
                <w:szCs w:val="20"/>
              </w:rPr>
            </w:pPr>
            <w:r w:rsidRPr="00602AF2">
              <w:rPr>
                <w:rFonts w:ascii="GHEA Grapalat" w:hAnsi="GHEA Grapalat" w:cs="Sylfaen"/>
                <w:sz w:val="20"/>
                <w:szCs w:val="20"/>
              </w:rPr>
              <w:t xml:space="preserve">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w:t>
            </w:r>
            <w:r w:rsidRPr="00602AF2">
              <w:rPr>
                <w:rFonts w:ascii="GHEA Grapalat" w:hAnsi="GHEA Grapalat" w:cs="Sylfaen"/>
                <w:sz w:val="20"/>
                <w:szCs w:val="20"/>
              </w:rPr>
              <w:lastRenderedPageBreak/>
              <w:t>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0760CF" w:rsidRDefault="00287F8B" w:rsidP="001015E9">
            <w:pPr>
              <w:jc w:val="center"/>
              <w:rPr>
                <w:rFonts w:ascii="GHEA Grapalat" w:hAnsi="GHEA Grapalat" w:cs="Sylfaen"/>
                <w:color w:val="FF0000"/>
                <w:sz w:val="20"/>
                <w:szCs w:val="20"/>
              </w:rPr>
            </w:pPr>
            <w:r>
              <w:rPr>
                <w:rFonts w:ascii="Sylfaen" w:hAnsi="Sylfaen" w:cs="Sylfaen"/>
                <w:sz w:val="20"/>
                <w:szCs w:val="20"/>
              </w:rPr>
              <w:lastRenderedPageBreak/>
              <w:t>кусок</w:t>
            </w:r>
          </w:p>
        </w:tc>
        <w:tc>
          <w:tcPr>
            <w:tcW w:w="709" w:type="dxa"/>
          </w:tcPr>
          <w:p w:rsidR="00287F8B" w:rsidRPr="00602AF2" w:rsidRDefault="00287F8B" w:rsidP="001015E9">
            <w:pPr>
              <w:jc w:val="center"/>
              <w:rPr>
                <w:rFonts w:ascii="GHEA Grapalat" w:hAnsi="GHEA Grapalat"/>
                <w:sz w:val="20"/>
                <w:szCs w:val="20"/>
              </w:rPr>
            </w:pPr>
          </w:p>
        </w:tc>
        <w:tc>
          <w:tcPr>
            <w:tcW w:w="709" w:type="dxa"/>
          </w:tcPr>
          <w:p w:rsidR="00287F8B" w:rsidRPr="00602AF2" w:rsidRDefault="00287F8B" w:rsidP="001015E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t>150</w:t>
            </w:r>
          </w:p>
        </w:tc>
        <w:tc>
          <w:tcPr>
            <w:tcW w:w="992" w:type="dxa"/>
            <w:tcBorders>
              <w:bottom w:val="single" w:sz="4" w:space="0" w:color="auto"/>
            </w:tcBorders>
          </w:tcPr>
          <w:p w:rsidR="00287F8B" w:rsidRPr="00E97365" w:rsidRDefault="00287F8B" w:rsidP="001015E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Веди</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сообщество</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 xml:space="preserve">Г. Ванашен К. Алоян </w:t>
            </w:r>
            <w:r w:rsidRPr="00E97365">
              <w:rPr>
                <w:rFonts w:ascii="Sylfaen" w:hAnsi="Sylfaen"/>
                <w:color w:val="000000" w:themeColor="text1"/>
                <w:sz w:val="18"/>
                <w:szCs w:val="18"/>
                <w:lang w:val="hy-AM"/>
              </w:rPr>
              <w:lastRenderedPageBreak/>
              <w:t>24</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287F8B" w:rsidRPr="00602AF2" w:rsidRDefault="00287F8B" w:rsidP="001015E9">
            <w:pPr>
              <w:jc w:val="center"/>
              <w:rPr>
                <w:rFonts w:ascii="GHEA Grapalat" w:hAnsi="GHEA Grapalat"/>
                <w:color w:val="000000"/>
                <w:sz w:val="20"/>
                <w:szCs w:val="20"/>
              </w:rPr>
            </w:pPr>
            <w:r>
              <w:rPr>
                <w:rFonts w:ascii="Calibri" w:hAnsi="Calibri"/>
                <w:sz w:val="20"/>
                <w:szCs w:val="20"/>
              </w:rPr>
              <w:lastRenderedPageBreak/>
              <w:t>150</w:t>
            </w:r>
          </w:p>
        </w:tc>
        <w:tc>
          <w:tcPr>
            <w:tcW w:w="1531" w:type="dxa"/>
          </w:tcPr>
          <w:p w:rsidR="00287F8B" w:rsidRPr="00602AF2" w:rsidRDefault="00287F8B" w:rsidP="001015E9">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w:t>
            </w:r>
            <w:r>
              <w:rPr>
                <w:rFonts w:ascii="GHEA Grapalat" w:hAnsi="GHEA Grapalat" w:cs="Sylfaen"/>
                <w:sz w:val="16"/>
                <w:szCs w:val="16"/>
                <w:lang w:val="hy-AM"/>
              </w:rPr>
              <w:lastRenderedPageBreak/>
              <w:t>года включительно, в детском саду будет работать и оставаться там до конца рабочего дня.</w:t>
            </w:r>
          </w:p>
        </w:tc>
      </w:tr>
    </w:tbl>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Default="00FD7461" w:rsidP="007941A0">
      <w:pPr>
        <w:rPr>
          <w:rFonts w:ascii="GHEA Grapalat" w:hAnsi="GHEA Grapalat" w:cs="Sylfaen"/>
        </w:rPr>
      </w:pPr>
    </w:p>
    <w:p w:rsidR="00FD7461" w:rsidRPr="00BD0664" w:rsidRDefault="00FD7461"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lastRenderedPageBreak/>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FF44B4"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 xml:space="preserve"> </w:t>
      </w:r>
      <w:r w:rsidR="007941A0"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443349">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443349">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A01181" w:rsidRPr="00F3446E" w:rsidRDefault="00A01181" w:rsidP="00A01181">
            <w:r>
              <w:t>Ванашенский детский сад</w:t>
            </w:r>
            <w:r w:rsidRPr="00F3446E">
              <w:t>"</w:t>
            </w:r>
          </w:p>
          <w:p w:rsidR="00A01181" w:rsidRDefault="00A01181" w:rsidP="00A01181">
            <w:pPr>
              <w:jc w:val="center"/>
            </w:pPr>
            <w:r>
              <w:t>Ванашен К. Алоян 24</w:t>
            </w:r>
          </w:p>
          <w:p w:rsidR="00A01181" w:rsidRPr="00F3446E" w:rsidRDefault="00A01181" w:rsidP="00A01181">
            <w:pPr>
              <w:jc w:val="center"/>
            </w:pPr>
            <w:r w:rsidRPr="00F3446E">
              <w:t>Акба банк:</w:t>
            </w:r>
          </w:p>
          <w:p w:rsidR="00A01181" w:rsidRPr="00F3446E" w:rsidRDefault="00A01181" w:rsidP="00A01181">
            <w:pPr>
              <w:jc w:val="center"/>
            </w:pPr>
            <w:r w:rsidRPr="00F3446E">
              <w:t>Веди м / с</w:t>
            </w:r>
          </w:p>
          <w:p w:rsidR="00A01181" w:rsidRPr="00F3446E" w:rsidRDefault="00A01181" w:rsidP="00A01181">
            <w:pPr>
              <w:jc w:val="center"/>
            </w:pPr>
            <w:r w:rsidRPr="00F3446E">
              <w:t>ПК 220129690339000</w:t>
            </w:r>
          </w:p>
          <w:p w:rsidR="00A01181" w:rsidRPr="00F3446E" w:rsidRDefault="00A01181" w:rsidP="00A01181">
            <w:pPr>
              <w:widowControl w:val="0"/>
              <w:spacing w:after="160"/>
              <w:jc w:val="center"/>
            </w:pPr>
            <w:r w:rsidRPr="00F3446E">
              <w:t>AVC 04103282</w:t>
            </w:r>
          </w:p>
          <w:p w:rsidR="00A01181" w:rsidRDefault="00A01181" w:rsidP="00A01181">
            <w:pPr>
              <w:widowControl w:val="0"/>
              <w:spacing w:after="160"/>
              <w:jc w:val="center"/>
            </w:pPr>
            <w:r>
              <w:t>Т. Акопян</w:t>
            </w:r>
          </w:p>
          <w:p w:rsidR="00E12B8D" w:rsidRPr="00B138F3" w:rsidRDefault="00E12B8D" w:rsidP="008B1F5B">
            <w:pPr>
              <w:widowControl w:val="0"/>
              <w:jc w:val="center"/>
              <w:rPr>
                <w:rFonts w:ascii="GHEA Grapalat" w:hAnsi="GHEA Grapalat"/>
              </w:rPr>
            </w:pPr>
            <w:bookmarkStart w:id="1" w:name="_GoBack"/>
            <w:bookmarkEnd w:id="1"/>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2"/>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1924"/>
        <w:gridCol w:w="2247"/>
        <w:gridCol w:w="900"/>
        <w:gridCol w:w="942"/>
        <w:gridCol w:w="657"/>
        <w:gridCol w:w="805"/>
        <w:gridCol w:w="532"/>
        <w:gridCol w:w="603"/>
        <w:gridCol w:w="671"/>
        <w:gridCol w:w="782"/>
        <w:gridCol w:w="864"/>
        <w:gridCol w:w="832"/>
        <w:gridCol w:w="903"/>
        <w:gridCol w:w="836"/>
        <w:gridCol w:w="749"/>
      </w:tblGrid>
      <w:tr w:rsidR="00E12B8D" w:rsidRPr="00B138F3" w:rsidTr="00FF44B4">
        <w:trPr>
          <w:trHeight w:val="305"/>
          <w:jc w:val="center"/>
        </w:trPr>
        <w:tc>
          <w:tcPr>
            <w:tcW w:w="15905"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FD7461">
        <w:trPr>
          <w:trHeight w:val="747"/>
          <w:jc w:val="center"/>
        </w:trPr>
        <w:tc>
          <w:tcPr>
            <w:tcW w:w="1658"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4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76" w:type="dxa"/>
            <w:gridSpan w:val="13"/>
            <w:vAlign w:val="center"/>
          </w:tcPr>
          <w:p w:rsidR="00E12B8D" w:rsidRPr="00B138F3" w:rsidRDefault="00E12B8D" w:rsidP="00844B16">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FD7461">
              <w:rPr>
                <w:rFonts w:ascii="GHEA Grapalat" w:hAnsi="GHEA Grapalat"/>
                <w:sz w:val="16"/>
                <w:szCs w:val="16"/>
              </w:rPr>
              <w:t>2</w:t>
            </w:r>
            <w:r w:rsidR="00844B16" w:rsidRPr="00844B16">
              <w:rPr>
                <w:rFonts w:ascii="GHEA Grapalat" w:hAnsi="GHEA Grapalat"/>
                <w:sz w:val="16"/>
                <w:szCs w:val="16"/>
              </w:rPr>
              <w:t>6</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33"/>
              <w:t>**</w:t>
            </w:r>
          </w:p>
        </w:tc>
      </w:tr>
      <w:tr w:rsidR="00E12B8D" w:rsidRPr="00B138F3" w:rsidTr="00FD7461">
        <w:trPr>
          <w:trHeight w:val="594"/>
          <w:jc w:val="center"/>
        </w:trPr>
        <w:tc>
          <w:tcPr>
            <w:tcW w:w="1658" w:type="dxa"/>
          </w:tcPr>
          <w:p w:rsidR="00E12B8D" w:rsidRPr="00B138F3" w:rsidRDefault="00E12B8D" w:rsidP="008B1F5B">
            <w:pPr>
              <w:widowControl w:val="0"/>
              <w:jc w:val="center"/>
              <w:rPr>
                <w:rFonts w:ascii="GHEA Grapalat" w:hAnsi="GHEA Grapalat"/>
                <w:sz w:val="16"/>
                <w:szCs w:val="16"/>
              </w:rPr>
            </w:pPr>
          </w:p>
        </w:tc>
        <w:tc>
          <w:tcPr>
            <w:tcW w:w="1924" w:type="dxa"/>
          </w:tcPr>
          <w:p w:rsidR="00E12B8D" w:rsidRPr="00B138F3" w:rsidRDefault="00E12B8D" w:rsidP="008B1F5B">
            <w:pPr>
              <w:widowControl w:val="0"/>
              <w:jc w:val="center"/>
              <w:rPr>
                <w:rFonts w:ascii="GHEA Grapalat" w:hAnsi="GHEA Grapalat"/>
                <w:sz w:val="16"/>
                <w:szCs w:val="16"/>
              </w:rPr>
            </w:pPr>
          </w:p>
        </w:tc>
        <w:tc>
          <w:tcPr>
            <w:tcW w:w="2247" w:type="dxa"/>
          </w:tcPr>
          <w:p w:rsidR="00E12B8D" w:rsidRPr="00B138F3" w:rsidRDefault="00E12B8D" w:rsidP="008B1F5B">
            <w:pPr>
              <w:widowControl w:val="0"/>
              <w:jc w:val="center"/>
              <w:rPr>
                <w:rFonts w:ascii="GHEA Grapalat" w:hAnsi="GHEA Grapalat"/>
                <w:sz w:val="16"/>
                <w:szCs w:val="16"/>
              </w:rPr>
            </w:pPr>
          </w:p>
        </w:tc>
        <w:tc>
          <w:tcPr>
            <w:tcW w:w="900"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2"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5"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2"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03"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9"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1A791C" w:rsidRPr="00B138F3" w:rsidTr="00E33338">
        <w:trPr>
          <w:trHeight w:val="404"/>
          <w:jc w:val="center"/>
        </w:trPr>
        <w:tc>
          <w:tcPr>
            <w:tcW w:w="1658" w:type="dxa"/>
          </w:tcPr>
          <w:p w:rsidR="001A791C" w:rsidRPr="001A791C" w:rsidRDefault="001A791C" w:rsidP="001A791C">
            <w:pPr>
              <w:ind w:left="360"/>
              <w:rPr>
                <w:rFonts w:ascii="Arial AM" w:hAnsi="Arial AM"/>
                <w:sz w:val="20"/>
                <w:lang w:val="en-US"/>
              </w:rPr>
            </w:pPr>
            <w:r>
              <w:rPr>
                <w:rFonts w:ascii="Arial AM" w:hAnsi="Arial AM"/>
                <w:sz w:val="20"/>
                <w:lang w:val="en-US"/>
              </w:rPr>
              <w:t>1</w:t>
            </w:r>
          </w:p>
        </w:tc>
        <w:tc>
          <w:tcPr>
            <w:tcW w:w="1924" w:type="dxa"/>
            <w:tcBorders>
              <w:top w:val="single" w:sz="4" w:space="0" w:color="auto"/>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sz w:val="20"/>
                <w:szCs w:val="20"/>
              </w:rPr>
            </w:pPr>
            <w:r>
              <w:rPr>
                <w:rFonts w:ascii="Calibri" w:hAnsi="Calibri"/>
                <w:sz w:val="22"/>
                <w:szCs w:val="22"/>
              </w:rPr>
              <w:t>03221113</w:t>
            </w:r>
          </w:p>
        </w:tc>
        <w:tc>
          <w:tcPr>
            <w:tcW w:w="2247" w:type="dxa"/>
            <w:tcBorders>
              <w:top w:val="single" w:sz="4" w:space="0" w:color="auto"/>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sz w:val="20"/>
                <w:szCs w:val="20"/>
              </w:rPr>
            </w:pPr>
            <w:r>
              <w:rPr>
                <w:rFonts w:ascii="Sylfaen" w:hAnsi="Sylfaen" w:cs="Sylfaen"/>
                <w:sz w:val="20"/>
                <w:szCs w:val="20"/>
              </w:rPr>
              <w:t>Зернистая</w:t>
            </w:r>
            <w:r>
              <w:rPr>
                <w:rFonts w:ascii="Arial" w:hAnsi="Arial" w:cs="Arial"/>
                <w:sz w:val="20"/>
                <w:szCs w:val="20"/>
              </w:rPr>
              <w:t xml:space="preserve"> </w:t>
            </w:r>
            <w:r>
              <w:rPr>
                <w:rFonts w:ascii="Sylfaen" w:hAnsi="Sylfaen" w:cs="Sylfaen"/>
                <w:sz w:val="20"/>
                <w:szCs w:val="20"/>
              </w:rPr>
              <w:t>бобы</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vAlign w:val="center"/>
          </w:tcPr>
          <w:p w:rsidR="001A791C" w:rsidRPr="00B138F3" w:rsidRDefault="001A791C" w:rsidP="001A791C">
            <w:pPr>
              <w:widowControl w:val="0"/>
              <w:jc w:val="center"/>
              <w:rPr>
                <w:rFonts w:ascii="GHEA Grapalat" w:hAnsi="GHEA Grapalat"/>
                <w:b/>
                <w:sz w:val="16"/>
                <w:szCs w:val="16"/>
              </w:rPr>
            </w:pPr>
            <w:r w:rsidRPr="00B138F3">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Arial AM" w:hAnsi="Arial AM"/>
                <w:sz w:val="20"/>
                <w:lang w:val="en-US"/>
              </w:rPr>
            </w:pPr>
            <w:r>
              <w:rPr>
                <w:rFonts w:ascii="Arial AM" w:hAnsi="Arial AM"/>
                <w:sz w:val="20"/>
                <w:lang w:val="en-US"/>
              </w:rPr>
              <w:t>2</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15111120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Говядина</w:t>
            </w:r>
            <w:r>
              <w:rPr>
                <w:rFonts w:ascii="Arial" w:hAnsi="Arial" w:cs="Arial"/>
                <w:sz w:val="20"/>
                <w:szCs w:val="20"/>
              </w:rPr>
              <w:t xml:space="preserve"> </w:t>
            </w:r>
            <w:r>
              <w:rPr>
                <w:rFonts w:ascii="Sylfaen" w:hAnsi="Sylfaen" w:cs="Sylfaen"/>
                <w:sz w:val="20"/>
                <w:szCs w:val="20"/>
              </w:rPr>
              <w:t>мясо</w:t>
            </w:r>
            <w:r>
              <w:rPr>
                <w:rFonts w:ascii="Arial" w:hAnsi="Arial" w:cs="Arial"/>
                <w:sz w:val="20"/>
                <w:szCs w:val="20"/>
              </w:rPr>
              <w:t xml:space="preserve"> </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3</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15112160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A110C8" w:rsidRDefault="001A791C" w:rsidP="001A791C">
            <w:pPr>
              <w:jc w:val="center"/>
              <w:rPr>
                <w:rFonts w:ascii="GHEA Grapalat" w:hAnsi="GHEA Grapalat" w:cs="Sylfaen"/>
                <w:color w:val="000000"/>
                <w:sz w:val="20"/>
                <w:szCs w:val="20"/>
              </w:rPr>
            </w:pPr>
            <w:r w:rsidRPr="00A110C8">
              <w:rPr>
                <w:rFonts w:ascii="Sylfaen" w:hAnsi="Sylfaen" w:cs="Sylfaen"/>
                <w:sz w:val="20"/>
                <w:szCs w:val="20"/>
              </w:rPr>
              <w:t>Курица</w:t>
            </w:r>
            <w:r w:rsidRPr="00A110C8">
              <w:rPr>
                <w:rFonts w:ascii="Arial" w:hAnsi="Arial" w:cs="Arial"/>
                <w:sz w:val="20"/>
                <w:szCs w:val="20"/>
              </w:rPr>
              <w:t xml:space="preserve"> </w:t>
            </w:r>
            <w:r w:rsidRPr="00A110C8">
              <w:rPr>
                <w:rFonts w:ascii="Sylfaen" w:hAnsi="Sylfaen" w:cs="Sylfaen"/>
                <w:sz w:val="20"/>
                <w:szCs w:val="20"/>
              </w:rPr>
              <w:t>грудное мясо</w:t>
            </w:r>
            <w:r w:rsidRPr="00A110C8">
              <w:rPr>
                <w:rFonts w:ascii="Arial" w:hAnsi="Arial" w:cs="Arial"/>
                <w:sz w:val="20"/>
                <w:szCs w:val="20"/>
              </w:rPr>
              <w:t xml:space="preserve"> </w:t>
            </w:r>
            <w:r w:rsidRPr="00A110C8">
              <w:rPr>
                <w:rFonts w:ascii="Calibri" w:hAnsi="Calibri" w:cs="Arial"/>
                <w:sz w:val="20"/>
                <w:szCs w:val="20"/>
              </w:rPr>
              <w:t>/</w:t>
            </w:r>
            <w:r w:rsidRPr="00A110C8">
              <w:rPr>
                <w:rFonts w:ascii="Sylfaen" w:hAnsi="Sylfaen" w:cs="Sylfaen"/>
                <w:sz w:val="20"/>
                <w:szCs w:val="20"/>
              </w:rPr>
              <w:t>без</w:t>
            </w:r>
            <w:r w:rsidRPr="00A110C8">
              <w:rPr>
                <w:rFonts w:ascii="Calibri" w:hAnsi="Calibri" w:cs="Arial"/>
                <w:sz w:val="20"/>
                <w:szCs w:val="20"/>
              </w:rPr>
              <w:t xml:space="preserve"> </w:t>
            </w:r>
            <w:r w:rsidRPr="00A110C8">
              <w:rPr>
                <w:rFonts w:ascii="Sylfaen" w:hAnsi="Sylfaen" w:cs="Sylfaen"/>
                <w:sz w:val="20"/>
                <w:szCs w:val="20"/>
              </w:rPr>
              <w:t>кость</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Arial AM" w:hAnsi="Arial AM"/>
                <w:sz w:val="20"/>
                <w:lang w:val="en-US"/>
              </w:rPr>
            </w:pPr>
            <w:r>
              <w:rPr>
                <w:rFonts w:ascii="Arial AM" w:hAnsi="Arial AM"/>
                <w:sz w:val="20"/>
                <w:lang w:val="en-US"/>
              </w:rPr>
              <w:t>4</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lang w:val="hy-AM"/>
              </w:rPr>
            </w:pPr>
            <w:r>
              <w:rPr>
                <w:rFonts w:ascii="Arial" w:hAnsi="Arial" w:cs="Arial"/>
                <w:sz w:val="20"/>
                <w:szCs w:val="20"/>
              </w:rPr>
              <w:t>15541200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Сыр</w:t>
            </w:r>
            <w:r>
              <w:rPr>
                <w:rFonts w:ascii="Arial" w:hAnsi="Arial" w:cs="Arial"/>
                <w:sz w:val="20"/>
                <w:szCs w:val="20"/>
              </w:rPr>
              <w:t xml:space="preserve"> </w:t>
            </w:r>
            <w:r>
              <w:rPr>
                <w:rFonts w:ascii="Sylfaen" w:hAnsi="Sylfaen" w:cs="Sylfaen"/>
                <w:sz w:val="20"/>
                <w:szCs w:val="20"/>
              </w:rPr>
              <w:t>бедный</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Arial AM" w:hAnsi="Arial AM"/>
                <w:sz w:val="20"/>
                <w:lang w:val="en-US"/>
              </w:rPr>
            </w:pPr>
            <w:r>
              <w:rPr>
                <w:rFonts w:ascii="Arial AM" w:hAnsi="Arial AM"/>
                <w:sz w:val="20"/>
                <w:lang w:val="en-US"/>
              </w:rPr>
              <w:t>5</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lang w:val="hy-AM"/>
              </w:rPr>
            </w:pPr>
            <w:r>
              <w:rPr>
                <w:rFonts w:ascii="Arial" w:hAnsi="Arial" w:cs="Arial"/>
                <w:sz w:val="20"/>
                <w:szCs w:val="20"/>
              </w:rPr>
              <w:t>15511100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Молоко</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6</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15551600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Йогурт</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7</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15512000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Любитель воды</w:t>
            </w:r>
            <w:r>
              <w:rPr>
                <w:rFonts w:ascii="Arial" w:hAnsi="Arial" w:cs="Arial"/>
                <w:sz w:val="20"/>
                <w:szCs w:val="20"/>
              </w:rPr>
              <w:t xml:space="preserve"> </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8</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15542100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Творог</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lastRenderedPageBreak/>
              <w:t>9</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03221410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Капуста</w:t>
            </w:r>
            <w:r>
              <w:rPr>
                <w:rFonts w:ascii="Arial" w:hAnsi="Arial" w:cs="Arial"/>
                <w:sz w:val="20"/>
                <w:szCs w:val="20"/>
              </w:rPr>
              <w:t xml:space="preserve"> </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10</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03221420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Цветная капуста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11</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03221110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Морковь</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12</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03221111</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Лук</w:t>
            </w:r>
            <w:r>
              <w:rPr>
                <w:rFonts w:ascii="Arial" w:hAnsi="Arial" w:cs="Arial"/>
                <w:sz w:val="20"/>
                <w:szCs w:val="20"/>
              </w:rPr>
              <w:t>,</w:t>
            </w:r>
            <w:r>
              <w:rPr>
                <w:rFonts w:ascii="Sylfaen" w:hAnsi="Sylfaen" w:cs="Sylfaen"/>
                <w:sz w:val="20"/>
                <w:szCs w:val="20"/>
              </w:rPr>
              <w:t>голова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13</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03221124</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Огурец</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14</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03221121</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Помидор</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15</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03221126</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Тысяча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16</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03221120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Горячее лекарство</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17</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Рука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18</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03221430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Брокколи</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19</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03221130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Тыква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rFonts w:ascii="Calibri" w:hAnsi="Calibri"/>
                <w:sz w:val="20"/>
                <w:lang w:val="en-US"/>
              </w:rPr>
            </w:pPr>
            <w:r>
              <w:rPr>
                <w:rFonts w:ascii="Calibri" w:hAnsi="Calibri"/>
                <w:sz w:val="20"/>
                <w:lang w:val="en-US"/>
              </w:rPr>
              <w:t>20</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03221122</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Тыква</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lang w:val="en-US"/>
              </w:rPr>
            </w:pPr>
            <w:r>
              <w:rPr>
                <w:lang w:val="en-US"/>
              </w:rPr>
              <w:t>21</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03222128</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Яблоко</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6432F9">
        <w:trPr>
          <w:trHeight w:val="404"/>
          <w:jc w:val="center"/>
        </w:trPr>
        <w:tc>
          <w:tcPr>
            <w:tcW w:w="1658" w:type="dxa"/>
          </w:tcPr>
          <w:p w:rsidR="001A791C" w:rsidRPr="001A791C" w:rsidRDefault="001A791C" w:rsidP="001A791C">
            <w:pPr>
              <w:ind w:left="360"/>
              <w:rPr>
                <w:lang w:val="en-US"/>
              </w:rPr>
            </w:pPr>
            <w:r>
              <w:rPr>
                <w:lang w:val="en-US"/>
              </w:rPr>
              <w:t>22</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lang w:val="hy-AM"/>
              </w:rPr>
            </w:pPr>
            <w:r>
              <w:rPr>
                <w:rFonts w:ascii="Arial" w:hAnsi="Arial" w:cs="Arial"/>
                <w:sz w:val="20"/>
                <w:szCs w:val="20"/>
              </w:rPr>
              <w:t>03222100</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Банан</w:t>
            </w:r>
          </w:p>
        </w:tc>
        <w:tc>
          <w:tcPr>
            <w:tcW w:w="900" w:type="dxa"/>
          </w:tcPr>
          <w:p w:rsidR="001A791C" w:rsidRDefault="001A791C" w:rsidP="001A791C">
            <w:r w:rsidRPr="00AF1017">
              <w:rPr>
                <w:rFonts w:ascii="GHEA Grapalat" w:hAnsi="GHEA Grapalat"/>
                <w:sz w:val="16"/>
                <w:szCs w:val="16"/>
              </w:rPr>
              <w:t>... %</w:t>
            </w:r>
          </w:p>
        </w:tc>
        <w:tc>
          <w:tcPr>
            <w:tcW w:w="942" w:type="dxa"/>
          </w:tcPr>
          <w:p w:rsidR="001A791C" w:rsidRDefault="001A791C" w:rsidP="001A791C">
            <w:r w:rsidRPr="00AF1017">
              <w:rPr>
                <w:rFonts w:ascii="GHEA Grapalat" w:hAnsi="GHEA Grapalat"/>
                <w:sz w:val="16"/>
                <w:szCs w:val="16"/>
              </w:rPr>
              <w:t>... %</w:t>
            </w:r>
          </w:p>
        </w:tc>
        <w:tc>
          <w:tcPr>
            <w:tcW w:w="657" w:type="dxa"/>
          </w:tcPr>
          <w:p w:rsidR="001A791C" w:rsidRDefault="001A791C" w:rsidP="001A791C">
            <w:r w:rsidRPr="00AF1017">
              <w:rPr>
                <w:rFonts w:ascii="GHEA Grapalat" w:hAnsi="GHEA Grapalat"/>
                <w:sz w:val="16"/>
                <w:szCs w:val="16"/>
              </w:rPr>
              <w:t>... %</w:t>
            </w:r>
          </w:p>
        </w:tc>
        <w:tc>
          <w:tcPr>
            <w:tcW w:w="805" w:type="dxa"/>
          </w:tcPr>
          <w:p w:rsidR="001A791C" w:rsidRDefault="001A791C" w:rsidP="001A791C">
            <w:r w:rsidRPr="00AF1017">
              <w:rPr>
                <w:rFonts w:ascii="GHEA Grapalat" w:hAnsi="GHEA Grapalat"/>
                <w:sz w:val="16"/>
                <w:szCs w:val="16"/>
              </w:rPr>
              <w:t>... %</w:t>
            </w:r>
          </w:p>
        </w:tc>
        <w:tc>
          <w:tcPr>
            <w:tcW w:w="532" w:type="dxa"/>
          </w:tcPr>
          <w:p w:rsidR="001A791C" w:rsidRDefault="001A791C" w:rsidP="001A791C">
            <w:r w:rsidRPr="00AF1017">
              <w:rPr>
                <w:rFonts w:ascii="GHEA Grapalat" w:hAnsi="GHEA Grapalat"/>
                <w:sz w:val="16"/>
                <w:szCs w:val="16"/>
              </w:rPr>
              <w:t>... %</w:t>
            </w:r>
          </w:p>
        </w:tc>
        <w:tc>
          <w:tcPr>
            <w:tcW w:w="603" w:type="dxa"/>
          </w:tcPr>
          <w:p w:rsidR="001A791C" w:rsidRDefault="001A791C" w:rsidP="001A791C">
            <w:r w:rsidRPr="00AF1017">
              <w:rPr>
                <w:rFonts w:ascii="GHEA Grapalat" w:hAnsi="GHEA Grapalat"/>
                <w:sz w:val="16"/>
                <w:szCs w:val="16"/>
              </w:rPr>
              <w:t>... %</w:t>
            </w:r>
          </w:p>
        </w:tc>
        <w:tc>
          <w:tcPr>
            <w:tcW w:w="671" w:type="dxa"/>
          </w:tcPr>
          <w:p w:rsidR="001A791C" w:rsidRDefault="001A791C" w:rsidP="001A791C">
            <w:r w:rsidRPr="00AF1017">
              <w:rPr>
                <w:rFonts w:ascii="GHEA Grapalat" w:hAnsi="GHEA Grapalat"/>
                <w:sz w:val="16"/>
                <w:szCs w:val="16"/>
              </w:rPr>
              <w:t>... %</w:t>
            </w:r>
          </w:p>
        </w:tc>
        <w:tc>
          <w:tcPr>
            <w:tcW w:w="782" w:type="dxa"/>
          </w:tcPr>
          <w:p w:rsidR="001A791C" w:rsidRDefault="001A791C" w:rsidP="001A791C">
            <w:r w:rsidRPr="00AF1017">
              <w:rPr>
                <w:rFonts w:ascii="GHEA Grapalat" w:hAnsi="GHEA Grapalat"/>
                <w:sz w:val="16"/>
                <w:szCs w:val="16"/>
              </w:rPr>
              <w:t>... %</w:t>
            </w:r>
          </w:p>
        </w:tc>
        <w:tc>
          <w:tcPr>
            <w:tcW w:w="864" w:type="dxa"/>
          </w:tcPr>
          <w:p w:rsidR="001A791C" w:rsidRDefault="001A791C" w:rsidP="001A791C">
            <w:r w:rsidRPr="00AF1017">
              <w:rPr>
                <w:rFonts w:ascii="GHEA Grapalat" w:hAnsi="GHEA Grapalat"/>
                <w:sz w:val="16"/>
                <w:szCs w:val="16"/>
              </w:rPr>
              <w:t>... %</w:t>
            </w:r>
          </w:p>
        </w:tc>
        <w:tc>
          <w:tcPr>
            <w:tcW w:w="832" w:type="dxa"/>
          </w:tcPr>
          <w:p w:rsidR="001A791C" w:rsidRDefault="001A791C" w:rsidP="001A791C">
            <w:r w:rsidRPr="00AF1017">
              <w:rPr>
                <w:rFonts w:ascii="GHEA Grapalat" w:hAnsi="GHEA Grapalat"/>
                <w:sz w:val="16"/>
                <w:szCs w:val="16"/>
              </w:rPr>
              <w:t>... %</w:t>
            </w:r>
          </w:p>
        </w:tc>
        <w:tc>
          <w:tcPr>
            <w:tcW w:w="903" w:type="dxa"/>
          </w:tcPr>
          <w:p w:rsidR="001A791C" w:rsidRDefault="001A791C" w:rsidP="001A791C">
            <w:r w:rsidRPr="00AF1017">
              <w:rPr>
                <w:rFonts w:ascii="GHEA Grapalat" w:hAnsi="GHEA Grapalat"/>
                <w:sz w:val="16"/>
                <w:szCs w:val="16"/>
              </w:rPr>
              <w:t>... %</w:t>
            </w:r>
          </w:p>
        </w:tc>
        <w:tc>
          <w:tcPr>
            <w:tcW w:w="836" w:type="dxa"/>
          </w:tcPr>
          <w:p w:rsidR="001A791C" w:rsidRDefault="001A791C" w:rsidP="001A791C">
            <w:r w:rsidRPr="00AF1017">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7256B9">
        <w:trPr>
          <w:trHeight w:val="404"/>
          <w:jc w:val="center"/>
        </w:trPr>
        <w:tc>
          <w:tcPr>
            <w:tcW w:w="1658" w:type="dxa"/>
          </w:tcPr>
          <w:p w:rsidR="001A791C" w:rsidRPr="001A791C" w:rsidRDefault="001A791C" w:rsidP="001A791C">
            <w:pPr>
              <w:ind w:left="360"/>
              <w:rPr>
                <w:lang w:val="en-US"/>
              </w:rPr>
            </w:pPr>
            <w:r>
              <w:rPr>
                <w:lang w:val="en-US"/>
              </w:rPr>
              <w:t>23</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03222125</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Клубника</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900" w:type="dxa"/>
          </w:tcPr>
          <w:p w:rsidR="001A791C" w:rsidRDefault="001A791C" w:rsidP="001A791C">
            <w:r w:rsidRPr="00EA3BAA">
              <w:rPr>
                <w:rFonts w:ascii="GHEA Grapalat" w:hAnsi="GHEA Grapalat"/>
                <w:sz w:val="16"/>
                <w:szCs w:val="16"/>
              </w:rPr>
              <w:t>... %</w:t>
            </w:r>
          </w:p>
        </w:tc>
        <w:tc>
          <w:tcPr>
            <w:tcW w:w="942" w:type="dxa"/>
          </w:tcPr>
          <w:p w:rsidR="001A791C" w:rsidRDefault="001A791C" w:rsidP="001A791C">
            <w:r w:rsidRPr="00EA3BAA">
              <w:rPr>
                <w:rFonts w:ascii="GHEA Grapalat" w:hAnsi="GHEA Grapalat"/>
                <w:sz w:val="16"/>
                <w:szCs w:val="16"/>
              </w:rPr>
              <w:t>... %</w:t>
            </w:r>
          </w:p>
        </w:tc>
        <w:tc>
          <w:tcPr>
            <w:tcW w:w="657" w:type="dxa"/>
          </w:tcPr>
          <w:p w:rsidR="001A791C" w:rsidRDefault="001A791C" w:rsidP="001A791C">
            <w:r w:rsidRPr="00EA3BAA">
              <w:rPr>
                <w:rFonts w:ascii="GHEA Grapalat" w:hAnsi="GHEA Grapalat"/>
                <w:sz w:val="16"/>
                <w:szCs w:val="16"/>
              </w:rPr>
              <w:t>... %</w:t>
            </w:r>
          </w:p>
        </w:tc>
        <w:tc>
          <w:tcPr>
            <w:tcW w:w="805" w:type="dxa"/>
          </w:tcPr>
          <w:p w:rsidR="001A791C" w:rsidRDefault="001A791C" w:rsidP="001A791C">
            <w:r w:rsidRPr="00EA3BAA">
              <w:rPr>
                <w:rFonts w:ascii="GHEA Grapalat" w:hAnsi="GHEA Grapalat"/>
                <w:sz w:val="16"/>
                <w:szCs w:val="16"/>
              </w:rPr>
              <w:t>... %</w:t>
            </w:r>
          </w:p>
        </w:tc>
        <w:tc>
          <w:tcPr>
            <w:tcW w:w="532" w:type="dxa"/>
          </w:tcPr>
          <w:p w:rsidR="001A791C" w:rsidRDefault="001A791C" w:rsidP="001A791C">
            <w:r w:rsidRPr="00EA3BAA">
              <w:rPr>
                <w:rFonts w:ascii="GHEA Grapalat" w:hAnsi="GHEA Grapalat"/>
                <w:sz w:val="16"/>
                <w:szCs w:val="16"/>
              </w:rPr>
              <w:t>... %</w:t>
            </w:r>
          </w:p>
        </w:tc>
        <w:tc>
          <w:tcPr>
            <w:tcW w:w="603" w:type="dxa"/>
          </w:tcPr>
          <w:p w:rsidR="001A791C" w:rsidRDefault="001A791C" w:rsidP="001A791C">
            <w:r w:rsidRPr="00EA3BAA">
              <w:rPr>
                <w:rFonts w:ascii="GHEA Grapalat" w:hAnsi="GHEA Grapalat"/>
                <w:sz w:val="16"/>
                <w:szCs w:val="16"/>
              </w:rPr>
              <w:t>... %</w:t>
            </w:r>
          </w:p>
        </w:tc>
        <w:tc>
          <w:tcPr>
            <w:tcW w:w="671" w:type="dxa"/>
          </w:tcPr>
          <w:p w:rsidR="001A791C" w:rsidRDefault="001A791C" w:rsidP="001A791C">
            <w:r w:rsidRPr="00EA3BAA">
              <w:rPr>
                <w:rFonts w:ascii="GHEA Grapalat" w:hAnsi="GHEA Grapalat"/>
                <w:sz w:val="16"/>
                <w:szCs w:val="16"/>
              </w:rPr>
              <w:t>... %</w:t>
            </w:r>
          </w:p>
        </w:tc>
        <w:tc>
          <w:tcPr>
            <w:tcW w:w="782" w:type="dxa"/>
          </w:tcPr>
          <w:p w:rsidR="001A791C" w:rsidRDefault="001A791C" w:rsidP="001A791C">
            <w:r w:rsidRPr="00EA3BAA">
              <w:rPr>
                <w:rFonts w:ascii="GHEA Grapalat" w:hAnsi="GHEA Grapalat"/>
                <w:sz w:val="16"/>
                <w:szCs w:val="16"/>
              </w:rPr>
              <w:t>... %</w:t>
            </w:r>
          </w:p>
        </w:tc>
        <w:tc>
          <w:tcPr>
            <w:tcW w:w="864" w:type="dxa"/>
          </w:tcPr>
          <w:p w:rsidR="001A791C" w:rsidRDefault="001A791C" w:rsidP="001A791C">
            <w:r w:rsidRPr="00EA3BAA">
              <w:rPr>
                <w:rFonts w:ascii="GHEA Grapalat" w:hAnsi="GHEA Grapalat"/>
                <w:sz w:val="16"/>
                <w:szCs w:val="16"/>
              </w:rPr>
              <w:t>... %</w:t>
            </w:r>
          </w:p>
        </w:tc>
        <w:tc>
          <w:tcPr>
            <w:tcW w:w="832" w:type="dxa"/>
          </w:tcPr>
          <w:p w:rsidR="001A791C" w:rsidRDefault="001A791C" w:rsidP="001A791C">
            <w:r w:rsidRPr="00EA3BAA">
              <w:rPr>
                <w:rFonts w:ascii="GHEA Grapalat" w:hAnsi="GHEA Grapalat"/>
                <w:sz w:val="16"/>
                <w:szCs w:val="16"/>
              </w:rPr>
              <w:t>... %</w:t>
            </w:r>
          </w:p>
        </w:tc>
        <w:tc>
          <w:tcPr>
            <w:tcW w:w="903" w:type="dxa"/>
          </w:tcPr>
          <w:p w:rsidR="001A791C" w:rsidRDefault="001A791C" w:rsidP="001A791C">
            <w:r w:rsidRPr="00EA3BAA">
              <w:rPr>
                <w:rFonts w:ascii="GHEA Grapalat" w:hAnsi="GHEA Grapalat"/>
                <w:sz w:val="16"/>
                <w:szCs w:val="16"/>
              </w:rPr>
              <w:t>... %</w:t>
            </w:r>
          </w:p>
        </w:tc>
        <w:tc>
          <w:tcPr>
            <w:tcW w:w="836" w:type="dxa"/>
          </w:tcPr>
          <w:p w:rsidR="001A791C" w:rsidRDefault="001A791C" w:rsidP="001A791C">
            <w:r w:rsidRPr="00EA3BAA">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7256B9">
        <w:trPr>
          <w:trHeight w:val="404"/>
          <w:jc w:val="center"/>
        </w:trPr>
        <w:tc>
          <w:tcPr>
            <w:tcW w:w="1658" w:type="dxa"/>
          </w:tcPr>
          <w:p w:rsidR="001A791C" w:rsidRPr="001A791C" w:rsidRDefault="001A791C" w:rsidP="001A791C">
            <w:pPr>
              <w:ind w:left="360"/>
              <w:rPr>
                <w:lang w:val="en-US"/>
              </w:rPr>
            </w:pPr>
            <w:r>
              <w:rPr>
                <w:lang w:val="en-US"/>
              </w:rPr>
              <w:t>24</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03222126</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Малина</w:t>
            </w:r>
            <w:r>
              <w:rPr>
                <w:rFonts w:ascii="Arial" w:hAnsi="Arial" w:cs="Arial"/>
                <w:sz w:val="20"/>
                <w:szCs w:val="20"/>
              </w:rPr>
              <w:t>(</w:t>
            </w:r>
            <w:r>
              <w:rPr>
                <w:rFonts w:ascii="Sylfaen" w:hAnsi="Sylfaen" w:cs="Sylfaen"/>
                <w:sz w:val="20"/>
                <w:szCs w:val="20"/>
              </w:rPr>
              <w:t>сезонный</w:t>
            </w:r>
            <w:r>
              <w:rPr>
                <w:rFonts w:ascii="Arial" w:hAnsi="Arial" w:cs="Arial"/>
                <w:sz w:val="20"/>
                <w:szCs w:val="20"/>
              </w:rPr>
              <w:t>)</w:t>
            </w:r>
          </w:p>
        </w:tc>
        <w:tc>
          <w:tcPr>
            <w:tcW w:w="900" w:type="dxa"/>
          </w:tcPr>
          <w:p w:rsidR="001A791C" w:rsidRDefault="001A791C" w:rsidP="001A791C">
            <w:r w:rsidRPr="00EA3BAA">
              <w:rPr>
                <w:rFonts w:ascii="GHEA Grapalat" w:hAnsi="GHEA Grapalat"/>
                <w:sz w:val="16"/>
                <w:szCs w:val="16"/>
              </w:rPr>
              <w:t>... %</w:t>
            </w:r>
          </w:p>
        </w:tc>
        <w:tc>
          <w:tcPr>
            <w:tcW w:w="942" w:type="dxa"/>
          </w:tcPr>
          <w:p w:rsidR="001A791C" w:rsidRDefault="001A791C" w:rsidP="001A791C">
            <w:r w:rsidRPr="00EA3BAA">
              <w:rPr>
                <w:rFonts w:ascii="GHEA Grapalat" w:hAnsi="GHEA Grapalat"/>
                <w:sz w:val="16"/>
                <w:szCs w:val="16"/>
              </w:rPr>
              <w:t>... %</w:t>
            </w:r>
          </w:p>
        </w:tc>
        <w:tc>
          <w:tcPr>
            <w:tcW w:w="657" w:type="dxa"/>
          </w:tcPr>
          <w:p w:rsidR="001A791C" w:rsidRDefault="001A791C" w:rsidP="001A791C">
            <w:r w:rsidRPr="00EA3BAA">
              <w:rPr>
                <w:rFonts w:ascii="GHEA Grapalat" w:hAnsi="GHEA Grapalat"/>
                <w:sz w:val="16"/>
                <w:szCs w:val="16"/>
              </w:rPr>
              <w:t>... %</w:t>
            </w:r>
          </w:p>
        </w:tc>
        <w:tc>
          <w:tcPr>
            <w:tcW w:w="805" w:type="dxa"/>
          </w:tcPr>
          <w:p w:rsidR="001A791C" w:rsidRDefault="001A791C" w:rsidP="001A791C">
            <w:r w:rsidRPr="00EA3BAA">
              <w:rPr>
                <w:rFonts w:ascii="GHEA Grapalat" w:hAnsi="GHEA Grapalat"/>
                <w:sz w:val="16"/>
                <w:szCs w:val="16"/>
              </w:rPr>
              <w:t>... %</w:t>
            </w:r>
          </w:p>
        </w:tc>
        <w:tc>
          <w:tcPr>
            <w:tcW w:w="532" w:type="dxa"/>
          </w:tcPr>
          <w:p w:rsidR="001A791C" w:rsidRDefault="001A791C" w:rsidP="001A791C">
            <w:r w:rsidRPr="00EA3BAA">
              <w:rPr>
                <w:rFonts w:ascii="GHEA Grapalat" w:hAnsi="GHEA Grapalat"/>
                <w:sz w:val="16"/>
                <w:szCs w:val="16"/>
              </w:rPr>
              <w:t>... %</w:t>
            </w:r>
          </w:p>
        </w:tc>
        <w:tc>
          <w:tcPr>
            <w:tcW w:w="603" w:type="dxa"/>
          </w:tcPr>
          <w:p w:rsidR="001A791C" w:rsidRDefault="001A791C" w:rsidP="001A791C">
            <w:r w:rsidRPr="00EA3BAA">
              <w:rPr>
                <w:rFonts w:ascii="GHEA Grapalat" w:hAnsi="GHEA Grapalat"/>
                <w:sz w:val="16"/>
                <w:szCs w:val="16"/>
              </w:rPr>
              <w:t>... %</w:t>
            </w:r>
          </w:p>
        </w:tc>
        <w:tc>
          <w:tcPr>
            <w:tcW w:w="671" w:type="dxa"/>
          </w:tcPr>
          <w:p w:rsidR="001A791C" w:rsidRDefault="001A791C" w:rsidP="001A791C">
            <w:r w:rsidRPr="00EA3BAA">
              <w:rPr>
                <w:rFonts w:ascii="GHEA Grapalat" w:hAnsi="GHEA Grapalat"/>
                <w:sz w:val="16"/>
                <w:szCs w:val="16"/>
              </w:rPr>
              <w:t>... %</w:t>
            </w:r>
          </w:p>
        </w:tc>
        <w:tc>
          <w:tcPr>
            <w:tcW w:w="782" w:type="dxa"/>
          </w:tcPr>
          <w:p w:rsidR="001A791C" w:rsidRDefault="001A791C" w:rsidP="001A791C">
            <w:r w:rsidRPr="00EA3BAA">
              <w:rPr>
                <w:rFonts w:ascii="GHEA Grapalat" w:hAnsi="GHEA Grapalat"/>
                <w:sz w:val="16"/>
                <w:szCs w:val="16"/>
              </w:rPr>
              <w:t>... %</w:t>
            </w:r>
          </w:p>
        </w:tc>
        <w:tc>
          <w:tcPr>
            <w:tcW w:w="864" w:type="dxa"/>
          </w:tcPr>
          <w:p w:rsidR="001A791C" w:rsidRDefault="001A791C" w:rsidP="001A791C">
            <w:r w:rsidRPr="00EA3BAA">
              <w:rPr>
                <w:rFonts w:ascii="GHEA Grapalat" w:hAnsi="GHEA Grapalat"/>
                <w:sz w:val="16"/>
                <w:szCs w:val="16"/>
              </w:rPr>
              <w:t>... %</w:t>
            </w:r>
          </w:p>
        </w:tc>
        <w:tc>
          <w:tcPr>
            <w:tcW w:w="832" w:type="dxa"/>
          </w:tcPr>
          <w:p w:rsidR="001A791C" w:rsidRDefault="001A791C" w:rsidP="001A791C">
            <w:r w:rsidRPr="00EA3BAA">
              <w:rPr>
                <w:rFonts w:ascii="GHEA Grapalat" w:hAnsi="GHEA Grapalat"/>
                <w:sz w:val="16"/>
                <w:szCs w:val="16"/>
              </w:rPr>
              <w:t>... %</w:t>
            </w:r>
          </w:p>
        </w:tc>
        <w:tc>
          <w:tcPr>
            <w:tcW w:w="903" w:type="dxa"/>
          </w:tcPr>
          <w:p w:rsidR="001A791C" w:rsidRDefault="001A791C" w:rsidP="001A791C">
            <w:r w:rsidRPr="00EA3BAA">
              <w:rPr>
                <w:rFonts w:ascii="GHEA Grapalat" w:hAnsi="GHEA Grapalat"/>
                <w:sz w:val="16"/>
                <w:szCs w:val="16"/>
              </w:rPr>
              <w:t>... %</w:t>
            </w:r>
          </w:p>
        </w:tc>
        <w:tc>
          <w:tcPr>
            <w:tcW w:w="836" w:type="dxa"/>
          </w:tcPr>
          <w:p w:rsidR="001A791C" w:rsidRDefault="001A791C" w:rsidP="001A791C">
            <w:r w:rsidRPr="00EA3BAA">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7256B9">
        <w:trPr>
          <w:trHeight w:val="404"/>
          <w:jc w:val="center"/>
        </w:trPr>
        <w:tc>
          <w:tcPr>
            <w:tcW w:w="1658" w:type="dxa"/>
          </w:tcPr>
          <w:p w:rsidR="001A791C" w:rsidRPr="001A791C" w:rsidRDefault="001A791C" w:rsidP="001A791C">
            <w:pPr>
              <w:ind w:left="360"/>
              <w:rPr>
                <w:lang w:val="en-US"/>
              </w:rPr>
            </w:pPr>
            <w:r>
              <w:rPr>
                <w:lang w:val="en-US"/>
              </w:rPr>
              <w:t>25</w:t>
            </w:r>
          </w:p>
        </w:tc>
        <w:tc>
          <w:tcPr>
            <w:tcW w:w="1924"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olor w:val="000000"/>
                <w:sz w:val="20"/>
                <w:szCs w:val="20"/>
              </w:rPr>
            </w:pPr>
            <w:r>
              <w:rPr>
                <w:rFonts w:ascii="Arial" w:hAnsi="Arial" w:cs="Arial"/>
                <w:sz w:val="20"/>
                <w:szCs w:val="20"/>
              </w:rPr>
              <w:t>03222121</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Мандарин</w:t>
            </w:r>
          </w:p>
        </w:tc>
        <w:tc>
          <w:tcPr>
            <w:tcW w:w="900" w:type="dxa"/>
          </w:tcPr>
          <w:p w:rsidR="001A791C" w:rsidRDefault="001A791C" w:rsidP="001A791C">
            <w:r w:rsidRPr="00EA3BAA">
              <w:rPr>
                <w:rFonts w:ascii="GHEA Grapalat" w:hAnsi="GHEA Grapalat"/>
                <w:sz w:val="16"/>
                <w:szCs w:val="16"/>
              </w:rPr>
              <w:t>... %</w:t>
            </w:r>
          </w:p>
        </w:tc>
        <w:tc>
          <w:tcPr>
            <w:tcW w:w="942" w:type="dxa"/>
          </w:tcPr>
          <w:p w:rsidR="001A791C" w:rsidRDefault="001A791C" w:rsidP="001A791C">
            <w:r w:rsidRPr="00EA3BAA">
              <w:rPr>
                <w:rFonts w:ascii="GHEA Grapalat" w:hAnsi="GHEA Grapalat"/>
                <w:sz w:val="16"/>
                <w:szCs w:val="16"/>
              </w:rPr>
              <w:t>... %</w:t>
            </w:r>
          </w:p>
        </w:tc>
        <w:tc>
          <w:tcPr>
            <w:tcW w:w="657" w:type="dxa"/>
          </w:tcPr>
          <w:p w:rsidR="001A791C" w:rsidRDefault="001A791C" w:rsidP="001A791C">
            <w:r w:rsidRPr="00EA3BAA">
              <w:rPr>
                <w:rFonts w:ascii="GHEA Grapalat" w:hAnsi="GHEA Grapalat"/>
                <w:sz w:val="16"/>
                <w:szCs w:val="16"/>
              </w:rPr>
              <w:t>... %</w:t>
            </w:r>
          </w:p>
        </w:tc>
        <w:tc>
          <w:tcPr>
            <w:tcW w:w="805" w:type="dxa"/>
          </w:tcPr>
          <w:p w:rsidR="001A791C" w:rsidRDefault="001A791C" w:rsidP="001A791C">
            <w:r w:rsidRPr="00EA3BAA">
              <w:rPr>
                <w:rFonts w:ascii="GHEA Grapalat" w:hAnsi="GHEA Grapalat"/>
                <w:sz w:val="16"/>
                <w:szCs w:val="16"/>
              </w:rPr>
              <w:t>... %</w:t>
            </w:r>
          </w:p>
        </w:tc>
        <w:tc>
          <w:tcPr>
            <w:tcW w:w="532" w:type="dxa"/>
          </w:tcPr>
          <w:p w:rsidR="001A791C" w:rsidRDefault="001A791C" w:rsidP="001A791C">
            <w:r w:rsidRPr="00EA3BAA">
              <w:rPr>
                <w:rFonts w:ascii="GHEA Grapalat" w:hAnsi="GHEA Grapalat"/>
                <w:sz w:val="16"/>
                <w:szCs w:val="16"/>
              </w:rPr>
              <w:t>... %</w:t>
            </w:r>
          </w:p>
        </w:tc>
        <w:tc>
          <w:tcPr>
            <w:tcW w:w="603" w:type="dxa"/>
          </w:tcPr>
          <w:p w:rsidR="001A791C" w:rsidRDefault="001A791C" w:rsidP="001A791C">
            <w:r w:rsidRPr="00EA3BAA">
              <w:rPr>
                <w:rFonts w:ascii="GHEA Grapalat" w:hAnsi="GHEA Grapalat"/>
                <w:sz w:val="16"/>
                <w:szCs w:val="16"/>
              </w:rPr>
              <w:t>... %</w:t>
            </w:r>
          </w:p>
        </w:tc>
        <w:tc>
          <w:tcPr>
            <w:tcW w:w="671" w:type="dxa"/>
          </w:tcPr>
          <w:p w:rsidR="001A791C" w:rsidRDefault="001A791C" w:rsidP="001A791C">
            <w:r w:rsidRPr="00EA3BAA">
              <w:rPr>
                <w:rFonts w:ascii="GHEA Grapalat" w:hAnsi="GHEA Grapalat"/>
                <w:sz w:val="16"/>
                <w:szCs w:val="16"/>
              </w:rPr>
              <w:t>... %</w:t>
            </w:r>
          </w:p>
        </w:tc>
        <w:tc>
          <w:tcPr>
            <w:tcW w:w="782" w:type="dxa"/>
          </w:tcPr>
          <w:p w:rsidR="001A791C" w:rsidRDefault="001A791C" w:rsidP="001A791C">
            <w:r w:rsidRPr="00EA3BAA">
              <w:rPr>
                <w:rFonts w:ascii="GHEA Grapalat" w:hAnsi="GHEA Grapalat"/>
                <w:sz w:val="16"/>
                <w:szCs w:val="16"/>
              </w:rPr>
              <w:t>... %</w:t>
            </w:r>
          </w:p>
        </w:tc>
        <w:tc>
          <w:tcPr>
            <w:tcW w:w="864" w:type="dxa"/>
          </w:tcPr>
          <w:p w:rsidR="001A791C" w:rsidRDefault="001A791C" w:rsidP="001A791C">
            <w:r w:rsidRPr="00EA3BAA">
              <w:rPr>
                <w:rFonts w:ascii="GHEA Grapalat" w:hAnsi="GHEA Grapalat"/>
                <w:sz w:val="16"/>
                <w:szCs w:val="16"/>
              </w:rPr>
              <w:t>... %</w:t>
            </w:r>
          </w:p>
        </w:tc>
        <w:tc>
          <w:tcPr>
            <w:tcW w:w="832" w:type="dxa"/>
          </w:tcPr>
          <w:p w:rsidR="001A791C" w:rsidRDefault="001A791C" w:rsidP="001A791C">
            <w:r w:rsidRPr="00EA3BAA">
              <w:rPr>
                <w:rFonts w:ascii="GHEA Grapalat" w:hAnsi="GHEA Grapalat"/>
                <w:sz w:val="16"/>
                <w:szCs w:val="16"/>
              </w:rPr>
              <w:t>... %</w:t>
            </w:r>
          </w:p>
        </w:tc>
        <w:tc>
          <w:tcPr>
            <w:tcW w:w="903" w:type="dxa"/>
          </w:tcPr>
          <w:p w:rsidR="001A791C" w:rsidRDefault="001A791C" w:rsidP="001A791C">
            <w:r w:rsidRPr="00EA3BAA">
              <w:rPr>
                <w:rFonts w:ascii="GHEA Grapalat" w:hAnsi="GHEA Grapalat"/>
                <w:sz w:val="16"/>
                <w:szCs w:val="16"/>
              </w:rPr>
              <w:t>... %</w:t>
            </w:r>
          </w:p>
        </w:tc>
        <w:tc>
          <w:tcPr>
            <w:tcW w:w="836" w:type="dxa"/>
          </w:tcPr>
          <w:p w:rsidR="001A791C" w:rsidRDefault="001A791C" w:rsidP="001A791C">
            <w:r w:rsidRPr="00EA3BAA">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7256B9">
        <w:trPr>
          <w:trHeight w:val="404"/>
          <w:jc w:val="center"/>
        </w:trPr>
        <w:tc>
          <w:tcPr>
            <w:tcW w:w="1658" w:type="dxa"/>
          </w:tcPr>
          <w:p w:rsidR="001A791C" w:rsidRPr="001A791C" w:rsidRDefault="001A791C" w:rsidP="001A791C">
            <w:pPr>
              <w:ind w:left="360"/>
              <w:rPr>
                <w:lang w:val="en-US"/>
              </w:rPr>
            </w:pPr>
            <w:r>
              <w:rPr>
                <w:lang w:val="en-US"/>
              </w:rPr>
              <w:t>26</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03222119</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Апельсин</w:t>
            </w:r>
          </w:p>
        </w:tc>
        <w:tc>
          <w:tcPr>
            <w:tcW w:w="900" w:type="dxa"/>
          </w:tcPr>
          <w:p w:rsidR="001A791C" w:rsidRDefault="001A791C" w:rsidP="001A791C">
            <w:r w:rsidRPr="00EA3BAA">
              <w:rPr>
                <w:rFonts w:ascii="GHEA Grapalat" w:hAnsi="GHEA Grapalat"/>
                <w:sz w:val="16"/>
                <w:szCs w:val="16"/>
              </w:rPr>
              <w:t>... %</w:t>
            </w:r>
          </w:p>
        </w:tc>
        <w:tc>
          <w:tcPr>
            <w:tcW w:w="942" w:type="dxa"/>
          </w:tcPr>
          <w:p w:rsidR="001A791C" w:rsidRDefault="001A791C" w:rsidP="001A791C">
            <w:r w:rsidRPr="00EA3BAA">
              <w:rPr>
                <w:rFonts w:ascii="GHEA Grapalat" w:hAnsi="GHEA Grapalat"/>
                <w:sz w:val="16"/>
                <w:szCs w:val="16"/>
              </w:rPr>
              <w:t>... %</w:t>
            </w:r>
          </w:p>
        </w:tc>
        <w:tc>
          <w:tcPr>
            <w:tcW w:w="657" w:type="dxa"/>
          </w:tcPr>
          <w:p w:rsidR="001A791C" w:rsidRDefault="001A791C" w:rsidP="001A791C">
            <w:r w:rsidRPr="00EA3BAA">
              <w:rPr>
                <w:rFonts w:ascii="GHEA Grapalat" w:hAnsi="GHEA Grapalat"/>
                <w:sz w:val="16"/>
                <w:szCs w:val="16"/>
              </w:rPr>
              <w:t>... %</w:t>
            </w:r>
          </w:p>
        </w:tc>
        <w:tc>
          <w:tcPr>
            <w:tcW w:w="805" w:type="dxa"/>
          </w:tcPr>
          <w:p w:rsidR="001A791C" w:rsidRDefault="001A791C" w:rsidP="001A791C">
            <w:r w:rsidRPr="00EA3BAA">
              <w:rPr>
                <w:rFonts w:ascii="GHEA Grapalat" w:hAnsi="GHEA Grapalat"/>
                <w:sz w:val="16"/>
                <w:szCs w:val="16"/>
              </w:rPr>
              <w:t>... %</w:t>
            </w:r>
          </w:p>
        </w:tc>
        <w:tc>
          <w:tcPr>
            <w:tcW w:w="532" w:type="dxa"/>
          </w:tcPr>
          <w:p w:rsidR="001A791C" w:rsidRDefault="001A791C" w:rsidP="001A791C">
            <w:r w:rsidRPr="00EA3BAA">
              <w:rPr>
                <w:rFonts w:ascii="GHEA Grapalat" w:hAnsi="GHEA Grapalat"/>
                <w:sz w:val="16"/>
                <w:szCs w:val="16"/>
              </w:rPr>
              <w:t>... %</w:t>
            </w:r>
          </w:p>
        </w:tc>
        <w:tc>
          <w:tcPr>
            <w:tcW w:w="603" w:type="dxa"/>
          </w:tcPr>
          <w:p w:rsidR="001A791C" w:rsidRDefault="001A791C" w:rsidP="001A791C">
            <w:r w:rsidRPr="00EA3BAA">
              <w:rPr>
                <w:rFonts w:ascii="GHEA Grapalat" w:hAnsi="GHEA Grapalat"/>
                <w:sz w:val="16"/>
                <w:szCs w:val="16"/>
              </w:rPr>
              <w:t>... %</w:t>
            </w:r>
          </w:p>
        </w:tc>
        <w:tc>
          <w:tcPr>
            <w:tcW w:w="671" w:type="dxa"/>
          </w:tcPr>
          <w:p w:rsidR="001A791C" w:rsidRDefault="001A791C" w:rsidP="001A791C">
            <w:r w:rsidRPr="00EA3BAA">
              <w:rPr>
                <w:rFonts w:ascii="GHEA Grapalat" w:hAnsi="GHEA Grapalat"/>
                <w:sz w:val="16"/>
                <w:szCs w:val="16"/>
              </w:rPr>
              <w:t>... %</w:t>
            </w:r>
          </w:p>
        </w:tc>
        <w:tc>
          <w:tcPr>
            <w:tcW w:w="782" w:type="dxa"/>
          </w:tcPr>
          <w:p w:rsidR="001A791C" w:rsidRDefault="001A791C" w:rsidP="001A791C">
            <w:r w:rsidRPr="00EA3BAA">
              <w:rPr>
                <w:rFonts w:ascii="GHEA Grapalat" w:hAnsi="GHEA Grapalat"/>
                <w:sz w:val="16"/>
                <w:szCs w:val="16"/>
              </w:rPr>
              <w:t>... %</w:t>
            </w:r>
          </w:p>
        </w:tc>
        <w:tc>
          <w:tcPr>
            <w:tcW w:w="864" w:type="dxa"/>
          </w:tcPr>
          <w:p w:rsidR="001A791C" w:rsidRDefault="001A791C" w:rsidP="001A791C">
            <w:r w:rsidRPr="00EA3BAA">
              <w:rPr>
                <w:rFonts w:ascii="GHEA Grapalat" w:hAnsi="GHEA Grapalat"/>
                <w:sz w:val="16"/>
                <w:szCs w:val="16"/>
              </w:rPr>
              <w:t>... %</w:t>
            </w:r>
          </w:p>
        </w:tc>
        <w:tc>
          <w:tcPr>
            <w:tcW w:w="832" w:type="dxa"/>
          </w:tcPr>
          <w:p w:rsidR="001A791C" w:rsidRDefault="001A791C" w:rsidP="001A791C">
            <w:r w:rsidRPr="00EA3BAA">
              <w:rPr>
                <w:rFonts w:ascii="GHEA Grapalat" w:hAnsi="GHEA Grapalat"/>
                <w:sz w:val="16"/>
                <w:szCs w:val="16"/>
              </w:rPr>
              <w:t>... %</w:t>
            </w:r>
          </w:p>
        </w:tc>
        <w:tc>
          <w:tcPr>
            <w:tcW w:w="903" w:type="dxa"/>
          </w:tcPr>
          <w:p w:rsidR="001A791C" w:rsidRDefault="001A791C" w:rsidP="001A791C">
            <w:r w:rsidRPr="00EA3BAA">
              <w:rPr>
                <w:rFonts w:ascii="GHEA Grapalat" w:hAnsi="GHEA Grapalat"/>
                <w:sz w:val="16"/>
                <w:szCs w:val="16"/>
              </w:rPr>
              <w:t>... %</w:t>
            </w:r>
          </w:p>
        </w:tc>
        <w:tc>
          <w:tcPr>
            <w:tcW w:w="836" w:type="dxa"/>
          </w:tcPr>
          <w:p w:rsidR="001A791C" w:rsidRDefault="001A791C" w:rsidP="001A791C">
            <w:r w:rsidRPr="00EA3BAA">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r w:rsidR="001A791C" w:rsidRPr="00B138F3" w:rsidTr="007256B9">
        <w:trPr>
          <w:trHeight w:val="404"/>
          <w:jc w:val="center"/>
        </w:trPr>
        <w:tc>
          <w:tcPr>
            <w:tcW w:w="1658" w:type="dxa"/>
          </w:tcPr>
          <w:p w:rsidR="001A791C" w:rsidRPr="001A791C" w:rsidRDefault="001A791C" w:rsidP="001A791C">
            <w:pPr>
              <w:ind w:left="360"/>
              <w:rPr>
                <w:lang w:val="en-US"/>
              </w:rPr>
            </w:pPr>
            <w:r>
              <w:rPr>
                <w:lang w:val="en-US"/>
              </w:rPr>
              <w:t>27</w:t>
            </w:r>
          </w:p>
        </w:tc>
        <w:tc>
          <w:tcPr>
            <w:tcW w:w="1924" w:type="dxa"/>
            <w:tcBorders>
              <w:top w:val="nil"/>
              <w:left w:val="single" w:sz="4" w:space="0" w:color="auto"/>
              <w:bottom w:val="single" w:sz="4" w:space="0" w:color="auto"/>
              <w:right w:val="single" w:sz="4" w:space="0" w:color="auto"/>
            </w:tcBorders>
            <w:shd w:val="clear" w:color="000000" w:fill="FFFFFF"/>
            <w:vAlign w:val="bottom"/>
          </w:tcPr>
          <w:p w:rsidR="001A791C" w:rsidRPr="00602AF2" w:rsidRDefault="001A791C" w:rsidP="001A791C">
            <w:pPr>
              <w:jc w:val="center"/>
              <w:rPr>
                <w:rFonts w:ascii="GHEA Grapalat" w:hAnsi="GHEA Grapalat"/>
                <w:color w:val="000000"/>
                <w:sz w:val="20"/>
                <w:szCs w:val="20"/>
              </w:rPr>
            </w:pPr>
            <w:r>
              <w:rPr>
                <w:rFonts w:ascii="Calibri" w:hAnsi="Calibri"/>
                <w:sz w:val="22"/>
                <w:szCs w:val="22"/>
              </w:rPr>
              <w:t>03222118</w:t>
            </w:r>
          </w:p>
        </w:tc>
        <w:tc>
          <w:tcPr>
            <w:tcW w:w="2247" w:type="dxa"/>
            <w:tcBorders>
              <w:top w:val="nil"/>
              <w:left w:val="single" w:sz="4" w:space="0" w:color="auto"/>
              <w:bottom w:val="single" w:sz="4" w:space="0" w:color="auto"/>
              <w:right w:val="single" w:sz="4" w:space="0" w:color="auto"/>
            </w:tcBorders>
            <w:shd w:val="clear" w:color="000000" w:fill="FFFFFF"/>
            <w:vAlign w:val="center"/>
          </w:tcPr>
          <w:p w:rsidR="001A791C" w:rsidRPr="00602AF2" w:rsidRDefault="001A791C" w:rsidP="001A791C">
            <w:pPr>
              <w:jc w:val="center"/>
              <w:rPr>
                <w:rFonts w:ascii="GHEA Grapalat" w:hAnsi="GHEA Grapalat" w:cs="Sylfaen"/>
                <w:color w:val="000000"/>
                <w:sz w:val="20"/>
                <w:szCs w:val="20"/>
              </w:rPr>
            </w:pPr>
            <w:r>
              <w:rPr>
                <w:rFonts w:ascii="Sylfaen" w:hAnsi="Sylfaen" w:cs="Sylfaen"/>
                <w:sz w:val="20"/>
                <w:szCs w:val="20"/>
              </w:rPr>
              <w:t>Лимон</w:t>
            </w:r>
          </w:p>
        </w:tc>
        <w:tc>
          <w:tcPr>
            <w:tcW w:w="900" w:type="dxa"/>
          </w:tcPr>
          <w:p w:rsidR="001A791C" w:rsidRDefault="001A791C" w:rsidP="001A791C">
            <w:r w:rsidRPr="00EA3BAA">
              <w:rPr>
                <w:rFonts w:ascii="GHEA Grapalat" w:hAnsi="GHEA Grapalat"/>
                <w:sz w:val="16"/>
                <w:szCs w:val="16"/>
              </w:rPr>
              <w:t>... %</w:t>
            </w:r>
          </w:p>
        </w:tc>
        <w:tc>
          <w:tcPr>
            <w:tcW w:w="942" w:type="dxa"/>
          </w:tcPr>
          <w:p w:rsidR="001A791C" w:rsidRDefault="001A791C" w:rsidP="001A791C">
            <w:r w:rsidRPr="00EA3BAA">
              <w:rPr>
                <w:rFonts w:ascii="GHEA Grapalat" w:hAnsi="GHEA Grapalat"/>
                <w:sz w:val="16"/>
                <w:szCs w:val="16"/>
              </w:rPr>
              <w:t>... %</w:t>
            </w:r>
          </w:p>
        </w:tc>
        <w:tc>
          <w:tcPr>
            <w:tcW w:w="657" w:type="dxa"/>
          </w:tcPr>
          <w:p w:rsidR="001A791C" w:rsidRDefault="001A791C" w:rsidP="001A791C">
            <w:r w:rsidRPr="00EA3BAA">
              <w:rPr>
                <w:rFonts w:ascii="GHEA Grapalat" w:hAnsi="GHEA Grapalat"/>
                <w:sz w:val="16"/>
                <w:szCs w:val="16"/>
              </w:rPr>
              <w:t>... %</w:t>
            </w:r>
          </w:p>
        </w:tc>
        <w:tc>
          <w:tcPr>
            <w:tcW w:w="805" w:type="dxa"/>
          </w:tcPr>
          <w:p w:rsidR="001A791C" w:rsidRDefault="001A791C" w:rsidP="001A791C">
            <w:r w:rsidRPr="00EA3BAA">
              <w:rPr>
                <w:rFonts w:ascii="GHEA Grapalat" w:hAnsi="GHEA Grapalat"/>
                <w:sz w:val="16"/>
                <w:szCs w:val="16"/>
              </w:rPr>
              <w:t>... %</w:t>
            </w:r>
          </w:p>
        </w:tc>
        <w:tc>
          <w:tcPr>
            <w:tcW w:w="532" w:type="dxa"/>
          </w:tcPr>
          <w:p w:rsidR="001A791C" w:rsidRDefault="001A791C" w:rsidP="001A791C">
            <w:r w:rsidRPr="00EA3BAA">
              <w:rPr>
                <w:rFonts w:ascii="GHEA Grapalat" w:hAnsi="GHEA Grapalat"/>
                <w:sz w:val="16"/>
                <w:szCs w:val="16"/>
              </w:rPr>
              <w:t>... %</w:t>
            </w:r>
          </w:p>
        </w:tc>
        <w:tc>
          <w:tcPr>
            <w:tcW w:w="603" w:type="dxa"/>
          </w:tcPr>
          <w:p w:rsidR="001A791C" w:rsidRDefault="001A791C" w:rsidP="001A791C">
            <w:r w:rsidRPr="00EA3BAA">
              <w:rPr>
                <w:rFonts w:ascii="GHEA Grapalat" w:hAnsi="GHEA Grapalat"/>
                <w:sz w:val="16"/>
                <w:szCs w:val="16"/>
              </w:rPr>
              <w:t>... %</w:t>
            </w:r>
          </w:p>
        </w:tc>
        <w:tc>
          <w:tcPr>
            <w:tcW w:w="671" w:type="dxa"/>
          </w:tcPr>
          <w:p w:rsidR="001A791C" w:rsidRDefault="001A791C" w:rsidP="001A791C">
            <w:r w:rsidRPr="00EA3BAA">
              <w:rPr>
                <w:rFonts w:ascii="GHEA Grapalat" w:hAnsi="GHEA Grapalat"/>
                <w:sz w:val="16"/>
                <w:szCs w:val="16"/>
              </w:rPr>
              <w:t>... %</w:t>
            </w:r>
          </w:p>
        </w:tc>
        <w:tc>
          <w:tcPr>
            <w:tcW w:w="782" w:type="dxa"/>
          </w:tcPr>
          <w:p w:rsidR="001A791C" w:rsidRDefault="001A791C" w:rsidP="001A791C">
            <w:r w:rsidRPr="00EA3BAA">
              <w:rPr>
                <w:rFonts w:ascii="GHEA Grapalat" w:hAnsi="GHEA Grapalat"/>
                <w:sz w:val="16"/>
                <w:szCs w:val="16"/>
              </w:rPr>
              <w:t>... %</w:t>
            </w:r>
          </w:p>
        </w:tc>
        <w:tc>
          <w:tcPr>
            <w:tcW w:w="864" w:type="dxa"/>
          </w:tcPr>
          <w:p w:rsidR="001A791C" w:rsidRDefault="001A791C" w:rsidP="001A791C">
            <w:r w:rsidRPr="00EA3BAA">
              <w:rPr>
                <w:rFonts w:ascii="GHEA Grapalat" w:hAnsi="GHEA Grapalat"/>
                <w:sz w:val="16"/>
                <w:szCs w:val="16"/>
              </w:rPr>
              <w:t>... %</w:t>
            </w:r>
          </w:p>
        </w:tc>
        <w:tc>
          <w:tcPr>
            <w:tcW w:w="832" w:type="dxa"/>
          </w:tcPr>
          <w:p w:rsidR="001A791C" w:rsidRDefault="001A791C" w:rsidP="001A791C">
            <w:r w:rsidRPr="00EA3BAA">
              <w:rPr>
                <w:rFonts w:ascii="GHEA Grapalat" w:hAnsi="GHEA Grapalat"/>
                <w:sz w:val="16"/>
                <w:szCs w:val="16"/>
              </w:rPr>
              <w:t>... %</w:t>
            </w:r>
          </w:p>
        </w:tc>
        <w:tc>
          <w:tcPr>
            <w:tcW w:w="903" w:type="dxa"/>
          </w:tcPr>
          <w:p w:rsidR="001A791C" w:rsidRDefault="001A791C" w:rsidP="001A791C">
            <w:r w:rsidRPr="00EA3BAA">
              <w:rPr>
                <w:rFonts w:ascii="GHEA Grapalat" w:hAnsi="GHEA Grapalat"/>
                <w:sz w:val="16"/>
                <w:szCs w:val="16"/>
              </w:rPr>
              <w:t>... %</w:t>
            </w:r>
          </w:p>
        </w:tc>
        <w:tc>
          <w:tcPr>
            <w:tcW w:w="836" w:type="dxa"/>
          </w:tcPr>
          <w:p w:rsidR="001A791C" w:rsidRDefault="001A791C" w:rsidP="001A791C">
            <w:r w:rsidRPr="00EA3BAA">
              <w:rPr>
                <w:rFonts w:ascii="GHEA Grapalat" w:hAnsi="GHEA Grapalat"/>
                <w:sz w:val="16"/>
                <w:szCs w:val="16"/>
              </w:rPr>
              <w:t>... %</w:t>
            </w:r>
          </w:p>
        </w:tc>
        <w:tc>
          <w:tcPr>
            <w:tcW w:w="749" w:type="dxa"/>
          </w:tcPr>
          <w:p w:rsidR="001A791C" w:rsidRDefault="001A791C" w:rsidP="001A791C">
            <w:r w:rsidRPr="003B405D">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BD0664" w:rsidRPr="00F3446E" w:rsidRDefault="00BD0664" w:rsidP="00BD0664">
            <w:r>
              <w:lastRenderedPageBreak/>
              <w:t>Ванашенский детский сад</w:t>
            </w:r>
            <w:r w:rsidRPr="00F3446E">
              <w:t>"</w:t>
            </w:r>
          </w:p>
          <w:p w:rsidR="00BD0664" w:rsidRDefault="00BD0664" w:rsidP="00BD0664">
            <w:pPr>
              <w:jc w:val="center"/>
            </w:pPr>
            <w:r>
              <w:t>Ванашен К. Алоян 24</w:t>
            </w:r>
          </w:p>
          <w:p w:rsidR="00BD0664" w:rsidRPr="00F3446E" w:rsidRDefault="00BD0664" w:rsidP="00BD0664">
            <w:pPr>
              <w:jc w:val="center"/>
            </w:pPr>
            <w:r w:rsidRPr="00F3446E">
              <w:t>Акба банк:</w:t>
            </w:r>
          </w:p>
          <w:p w:rsidR="00BD0664" w:rsidRPr="00F3446E" w:rsidRDefault="00BD0664" w:rsidP="00BD0664">
            <w:pPr>
              <w:jc w:val="center"/>
            </w:pPr>
            <w:r w:rsidRPr="00F3446E">
              <w:t>Веди м / с</w:t>
            </w:r>
          </w:p>
          <w:p w:rsidR="00BD0664" w:rsidRPr="00F3446E" w:rsidRDefault="00BD0664" w:rsidP="00BD0664">
            <w:pPr>
              <w:jc w:val="center"/>
            </w:pPr>
            <w:r w:rsidRPr="00F3446E">
              <w:t>ПК 220129690339000</w:t>
            </w:r>
          </w:p>
          <w:p w:rsidR="00BD0664" w:rsidRPr="00F3446E" w:rsidRDefault="00BD0664" w:rsidP="00BD0664">
            <w:pPr>
              <w:widowControl w:val="0"/>
              <w:spacing w:after="160"/>
              <w:jc w:val="center"/>
            </w:pPr>
            <w:r w:rsidRPr="00F3446E">
              <w:t>AVC 04103282</w:t>
            </w:r>
          </w:p>
          <w:p w:rsidR="00BD0664" w:rsidRDefault="00BD0664" w:rsidP="00BD0664">
            <w:pPr>
              <w:widowControl w:val="0"/>
              <w:spacing w:after="160"/>
              <w:jc w:val="center"/>
            </w:pPr>
            <w:r>
              <w:t>Т. Акопян</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lastRenderedPageBreak/>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9"/>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988" w:rsidRDefault="00EB5988" w:rsidP="00E12B8D">
      <w:r>
        <w:separator/>
      </w:r>
    </w:p>
  </w:endnote>
  <w:endnote w:type="continuationSeparator" w:id="0">
    <w:p w:rsidR="00EB5988" w:rsidRDefault="00EB5988"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8B1F5B" w:rsidRPr="00C861E9" w:rsidRDefault="008B1F5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01181">
          <w:rPr>
            <w:rFonts w:ascii="GHEA Grapalat" w:hAnsi="GHEA Grapalat"/>
            <w:noProof/>
            <w:sz w:val="24"/>
            <w:szCs w:val="24"/>
          </w:rPr>
          <w:t>134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988" w:rsidRDefault="00EB5988" w:rsidP="00E12B8D">
      <w:r>
        <w:separator/>
      </w:r>
    </w:p>
  </w:footnote>
  <w:footnote w:type="continuationSeparator" w:id="0">
    <w:p w:rsidR="00EB5988" w:rsidRDefault="00EB5988" w:rsidP="00E12B8D">
      <w:r>
        <w:continuationSeparator/>
      </w:r>
    </w:p>
  </w:footnote>
  <w:footnote w:id="1">
    <w:p w:rsidR="008B1F5B" w:rsidRPr="00ED3BA4" w:rsidRDefault="008B1F5B"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8B1F5B" w:rsidRPr="008842CE" w:rsidRDefault="008B1F5B"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8B1F5B" w:rsidRPr="00541313" w:rsidRDefault="008B1F5B"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8B1F5B" w:rsidRPr="00DB4FE3" w:rsidRDefault="008B1F5B"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8B1F5B" w:rsidRPr="00DB4FE3" w:rsidRDefault="008B1F5B"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8B1F5B" w:rsidRDefault="008B1F5B"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8B1F5B" w:rsidRPr="00D3436F" w:rsidRDefault="008B1F5B"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8B1F5B" w:rsidRPr="008842CE" w:rsidRDefault="008B1F5B" w:rsidP="00E12B8D">
      <w:pPr>
        <w:pStyle w:val="af2"/>
        <w:widowControl w:val="0"/>
        <w:jc w:val="both"/>
        <w:rPr>
          <w:rFonts w:ascii="GHEA Grapalat" w:hAnsi="GHEA Grapalat"/>
          <w:lang w:val="af-ZA"/>
        </w:rPr>
      </w:pPr>
    </w:p>
    <w:p w:rsidR="008B1F5B" w:rsidRPr="008842CE" w:rsidRDefault="008B1F5B" w:rsidP="00E12B8D">
      <w:pPr>
        <w:pStyle w:val="af2"/>
        <w:widowControl w:val="0"/>
        <w:jc w:val="both"/>
        <w:rPr>
          <w:rFonts w:ascii="GHEA Grapalat" w:hAnsi="GHEA Grapalat"/>
          <w:lang w:val="af-ZA"/>
        </w:rPr>
      </w:pPr>
    </w:p>
  </w:footnote>
  <w:footnote w:id="4">
    <w:p w:rsidR="008B1F5B" w:rsidRPr="00CD6B60" w:rsidRDefault="008B1F5B"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8B1F5B" w:rsidRPr="00CD6B60" w:rsidRDefault="008B1F5B"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B1F5B" w:rsidRPr="00CD6B60" w:rsidRDefault="008B1F5B"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B1F5B" w:rsidRPr="00CD6B60" w:rsidRDefault="008B1F5B"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8B1F5B" w:rsidRPr="00CA2B01" w:rsidRDefault="008B1F5B"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8B1F5B" w:rsidRPr="00CA2B01" w:rsidRDefault="008B1F5B"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8B1F5B" w:rsidRPr="00CA2B01" w:rsidRDefault="008B1F5B"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8B1F5B" w:rsidRPr="005D5092" w:rsidRDefault="008B1F5B"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8B1F5B" w:rsidRPr="0034222E" w:rsidDel="00932115" w:rsidRDefault="008B1F5B"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8B1F5B" w:rsidRPr="00D3436F" w:rsidRDefault="008B1F5B"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8B1F5B" w:rsidRPr="000811C1" w:rsidRDefault="008B1F5B" w:rsidP="00E12B8D">
      <w:pPr>
        <w:pStyle w:val="af2"/>
        <w:rPr>
          <w:rFonts w:asciiTheme="minorHAnsi" w:hAnsiTheme="minorHAnsi"/>
        </w:rPr>
      </w:pPr>
    </w:p>
  </w:footnote>
  <w:footnote w:id="8">
    <w:p w:rsidR="008B1F5B" w:rsidRPr="00FE2AA4" w:rsidRDefault="008B1F5B"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8B1F5B" w:rsidRPr="008842CE" w:rsidRDefault="008B1F5B"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8B1F5B" w:rsidRPr="000811C1" w:rsidRDefault="008B1F5B" w:rsidP="00E12B8D">
      <w:pPr>
        <w:pStyle w:val="af2"/>
        <w:rPr>
          <w:lang w:val="af-ZA"/>
        </w:rPr>
      </w:pPr>
    </w:p>
  </w:footnote>
  <w:footnote w:id="10">
    <w:p w:rsidR="008B1F5B" w:rsidRDefault="008B1F5B" w:rsidP="00E12B8D">
      <w:pPr>
        <w:pStyle w:val="af2"/>
        <w:jc w:val="both"/>
        <w:rPr>
          <w:rFonts w:ascii="GHEA Grapalat" w:hAnsi="GHEA Grapalat"/>
          <w:i/>
          <w:lang w:val="hy-AM"/>
        </w:rPr>
      </w:pPr>
    </w:p>
    <w:p w:rsidR="008B1F5B" w:rsidRPr="002227A9" w:rsidRDefault="008B1F5B"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8B1F5B" w:rsidRPr="00636142" w:rsidRDefault="008B1F5B"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8B1F5B" w:rsidRPr="0092041F" w:rsidRDefault="008B1F5B"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8B1F5B" w:rsidRPr="0092041F" w:rsidRDefault="008B1F5B" w:rsidP="00E12B8D">
      <w:pPr>
        <w:pStyle w:val="af2"/>
        <w:jc w:val="both"/>
        <w:rPr>
          <w:rFonts w:ascii="GHEA Grapalat" w:hAnsi="GHEA Grapalat"/>
          <w:i/>
        </w:rPr>
      </w:pPr>
    </w:p>
  </w:footnote>
  <w:footnote w:id="11">
    <w:p w:rsidR="008B1F5B" w:rsidRPr="004A4643" w:rsidRDefault="008B1F5B"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8B1F5B" w:rsidRPr="008E4439" w:rsidRDefault="008B1F5B"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8B1F5B" w:rsidRPr="000811C1" w:rsidRDefault="008B1F5B" w:rsidP="00E12B8D">
      <w:pPr>
        <w:pStyle w:val="af2"/>
        <w:rPr>
          <w:rFonts w:ascii="Sylfaen" w:hAnsi="Sylfaen"/>
          <w:sz w:val="18"/>
          <w:szCs w:val="18"/>
        </w:rPr>
      </w:pPr>
    </w:p>
  </w:footnote>
  <w:footnote w:id="13">
    <w:p w:rsidR="008B1F5B" w:rsidRPr="00A31673" w:rsidRDefault="008B1F5B"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8B1F5B" w:rsidRPr="00DE7706" w:rsidRDefault="008B1F5B"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8B1F5B" w:rsidRPr="008416BA" w:rsidRDefault="008B1F5B"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8B1F5B" w:rsidRDefault="008B1F5B" w:rsidP="00E12B8D">
      <w:pPr>
        <w:jc w:val="both"/>
      </w:pP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8B1F5B" w:rsidRPr="008B70EB" w:rsidRDefault="008B1F5B"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8B1F5B" w:rsidRDefault="008B1F5B" w:rsidP="00E12B8D">
      <w:pPr>
        <w:jc w:val="both"/>
        <w:rPr>
          <w:rFonts w:asciiTheme="minorHAnsi" w:hAnsiTheme="minorHAnsi"/>
          <w:lang w:val="af-ZA"/>
        </w:rPr>
      </w:pPr>
    </w:p>
  </w:footnote>
  <w:footnote w:id="16">
    <w:p w:rsidR="008B1F5B" w:rsidRPr="00A25D1B" w:rsidRDefault="008B1F5B"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8B1F5B" w:rsidRPr="00DC619D" w:rsidRDefault="008B1F5B"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8B1F5B" w:rsidRPr="00D3436F" w:rsidRDefault="008B1F5B"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B1F5B" w:rsidRPr="00D3436F" w:rsidRDefault="008B1F5B" w:rsidP="00E12B8D">
      <w:pPr>
        <w:pStyle w:val="af2"/>
        <w:rPr>
          <w:lang w:val="es-ES"/>
        </w:rPr>
      </w:pPr>
    </w:p>
  </w:footnote>
  <w:footnote w:id="19">
    <w:p w:rsidR="008B1F5B" w:rsidRPr="008842CE" w:rsidRDefault="008B1F5B"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B1F5B" w:rsidRPr="008842CE" w:rsidRDefault="008B1F5B" w:rsidP="00E12B8D">
      <w:pPr>
        <w:pStyle w:val="af2"/>
        <w:jc w:val="both"/>
        <w:rPr>
          <w:rFonts w:ascii="GHEA Grapalat" w:hAnsi="GHEA Grapalat"/>
        </w:rPr>
      </w:pPr>
    </w:p>
  </w:footnote>
  <w:footnote w:id="20">
    <w:p w:rsidR="008B1F5B" w:rsidRPr="008842CE" w:rsidRDefault="008B1F5B" w:rsidP="00E12B8D">
      <w:pPr>
        <w:pStyle w:val="af2"/>
        <w:jc w:val="both"/>
      </w:pPr>
    </w:p>
  </w:footnote>
  <w:footnote w:id="21">
    <w:p w:rsidR="008B1F5B" w:rsidRPr="008842CE" w:rsidRDefault="008B1F5B"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B1F5B" w:rsidRPr="008842CE" w:rsidRDefault="008B1F5B" w:rsidP="00E12B8D">
      <w:pPr>
        <w:pStyle w:val="af2"/>
        <w:jc w:val="both"/>
        <w:rPr>
          <w:rFonts w:ascii="GHEA Grapalat" w:hAnsi="GHEA Grapalat"/>
        </w:rPr>
      </w:pPr>
    </w:p>
  </w:footnote>
  <w:footnote w:id="22">
    <w:p w:rsidR="008B1F5B" w:rsidRPr="008842CE" w:rsidRDefault="008B1F5B" w:rsidP="00E12B8D">
      <w:pPr>
        <w:pStyle w:val="af2"/>
        <w:jc w:val="both"/>
      </w:pPr>
    </w:p>
  </w:footnote>
  <w:footnote w:id="23">
    <w:p w:rsidR="008B1F5B" w:rsidRPr="008842CE" w:rsidRDefault="008B1F5B"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8B1F5B" w:rsidRDefault="008B1F5B"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8B1F5B" w:rsidRPr="00F21C0D" w:rsidRDefault="008B1F5B" w:rsidP="00E12B8D">
      <w:pPr>
        <w:pStyle w:val="af2"/>
        <w:widowControl w:val="0"/>
        <w:jc w:val="both"/>
        <w:rPr>
          <w:lang w:val="hy-AM"/>
        </w:rPr>
      </w:pPr>
    </w:p>
  </w:footnote>
  <w:footnote w:id="25">
    <w:p w:rsidR="008B1F5B" w:rsidRDefault="008B1F5B"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8B1F5B" w:rsidRDefault="008B1F5B" w:rsidP="00E12B8D">
      <w:pPr>
        <w:pStyle w:val="af2"/>
        <w:widowControl w:val="0"/>
        <w:jc w:val="both"/>
        <w:rPr>
          <w:rFonts w:ascii="GHEA Grapalat" w:hAnsi="GHEA Grapalat"/>
          <w:i/>
        </w:rPr>
      </w:pPr>
    </w:p>
    <w:p w:rsidR="008B1F5B" w:rsidRDefault="008B1F5B" w:rsidP="00E12B8D">
      <w:pPr>
        <w:pStyle w:val="af2"/>
        <w:widowControl w:val="0"/>
        <w:jc w:val="both"/>
        <w:rPr>
          <w:rFonts w:ascii="GHEA Grapalat" w:hAnsi="GHEA Grapalat"/>
          <w:i/>
        </w:rPr>
      </w:pPr>
    </w:p>
    <w:p w:rsidR="008B1F5B" w:rsidRPr="00EB336B" w:rsidRDefault="008B1F5B"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8B1F5B" w:rsidRPr="00D3436F" w:rsidRDefault="008B1F5B" w:rsidP="00E12B8D">
      <w:pPr>
        <w:pStyle w:val="af2"/>
        <w:rPr>
          <w:lang w:val="hy-AM"/>
        </w:rPr>
      </w:pPr>
    </w:p>
  </w:footnote>
  <w:footnote w:id="26">
    <w:p w:rsidR="008B1F5B" w:rsidRPr="008842CE" w:rsidRDefault="008B1F5B"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8B1F5B" w:rsidRPr="00E85250" w:rsidRDefault="008B1F5B" w:rsidP="00E12B8D">
      <w:pPr>
        <w:widowControl w:val="0"/>
        <w:spacing w:after="160" w:line="360" w:lineRule="auto"/>
        <w:ind w:firstLine="709"/>
        <w:jc w:val="both"/>
        <w:rPr>
          <w:rFonts w:ascii="GHEA Grapalat" w:hAnsi="GHEA Grapalat"/>
          <w:lang w:val="hy-AM"/>
        </w:rPr>
      </w:pPr>
    </w:p>
    <w:p w:rsidR="008B1F5B" w:rsidRPr="00D3436F" w:rsidRDefault="008B1F5B" w:rsidP="00E12B8D">
      <w:pPr>
        <w:pStyle w:val="af2"/>
        <w:rPr>
          <w:lang w:val="hy-AM"/>
        </w:rPr>
      </w:pPr>
    </w:p>
  </w:footnote>
  <w:footnote w:id="27">
    <w:p w:rsidR="008B1F5B" w:rsidRPr="00402BC3" w:rsidRDefault="008B1F5B"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B1F5B" w:rsidRPr="00552088" w:rsidRDefault="008B1F5B"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B1F5B" w:rsidRPr="00D3436F" w:rsidRDefault="008B1F5B" w:rsidP="00E12B8D">
      <w:pPr>
        <w:pStyle w:val="af2"/>
        <w:rPr>
          <w:lang w:val="hy-AM"/>
        </w:rPr>
      </w:pPr>
    </w:p>
  </w:footnote>
  <w:footnote w:id="28">
    <w:p w:rsidR="008B1F5B" w:rsidRPr="008842CE" w:rsidRDefault="008B1F5B"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B1F5B" w:rsidRPr="00D3436F" w:rsidRDefault="008B1F5B" w:rsidP="00E12B8D">
      <w:pPr>
        <w:pStyle w:val="af2"/>
        <w:rPr>
          <w:lang w:val="hy-AM"/>
        </w:rPr>
      </w:pPr>
    </w:p>
  </w:footnote>
  <w:footnote w:id="29">
    <w:p w:rsidR="008B1F5B" w:rsidRPr="00D3436F" w:rsidRDefault="008B1F5B"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8B1F5B" w:rsidRPr="008842CE" w:rsidRDefault="008B1F5B"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B1F5B" w:rsidRPr="00D3436F" w:rsidRDefault="008B1F5B" w:rsidP="00E12B8D">
      <w:pPr>
        <w:pStyle w:val="af2"/>
        <w:rPr>
          <w:lang w:val="hy-AM"/>
        </w:rPr>
      </w:pPr>
    </w:p>
  </w:footnote>
  <w:footnote w:id="31">
    <w:p w:rsidR="008B1F5B" w:rsidRPr="008842CE" w:rsidRDefault="008B1F5B"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8B1F5B" w:rsidRPr="008842CE" w:rsidRDefault="008B1F5B"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B1F5B" w:rsidRPr="00D3436F" w:rsidRDefault="008B1F5B" w:rsidP="00E12B8D">
      <w:pPr>
        <w:pStyle w:val="af2"/>
        <w:rPr>
          <w:lang w:val="hy-AM"/>
        </w:rPr>
      </w:pPr>
    </w:p>
  </w:footnote>
  <w:footnote w:id="32">
    <w:p w:rsidR="008B1F5B" w:rsidRPr="008842CE" w:rsidRDefault="001A791C" w:rsidP="00E12B8D">
      <w:pPr>
        <w:pStyle w:val="af2"/>
        <w:widowControl w:val="0"/>
        <w:jc w:val="both"/>
      </w:pPr>
      <w:r w:rsidRPr="001A791C">
        <w:t>9</w:t>
      </w:r>
      <w:r w:rsidR="008B1F5B" w:rsidRPr="008842CE">
        <w:rPr>
          <w:rStyle w:val="af6"/>
        </w:rPr>
        <w:t>*</w:t>
      </w:r>
      <w:r w:rsidR="008B1F5B" w:rsidRPr="008842CE">
        <w:t xml:space="preserve"> </w:t>
      </w:r>
      <w:r w:rsidR="008B1F5B"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w:t>
      </w:r>
      <w:r w:rsidRPr="001A791C">
        <w:rPr>
          <w:rFonts w:ascii="GHEA Grapalat" w:hAnsi="GHEA Grapalat"/>
          <w:i/>
        </w:rPr>
        <w:t>10</w:t>
      </w:r>
      <w:r w:rsidR="008B1F5B" w:rsidRPr="008842CE">
        <w:rPr>
          <w:rFonts w:ascii="GHEA Grapalat" w:hAnsi="GHEA Grapalat"/>
          <w:i/>
        </w:rPr>
        <w:t>акупках", то настоящий график заполняется и заключается одновременно с заключаемым между сторонами соглашением в случае пр</w:t>
      </w:r>
      <w:r w:rsidRPr="001A791C">
        <w:rPr>
          <w:rFonts w:ascii="GHEA Grapalat" w:hAnsi="GHEA Grapalat"/>
          <w:i/>
        </w:rPr>
        <w:t>11</w:t>
      </w:r>
      <w:r w:rsidR="008B1F5B" w:rsidRPr="008842CE">
        <w:rPr>
          <w:rFonts w:ascii="GHEA Grapalat" w:hAnsi="GHEA Grapalat"/>
          <w:i/>
        </w:rPr>
        <w:t>едусмотрения финансовых средств, в качестве его неотъемлемой части.</w:t>
      </w:r>
    </w:p>
  </w:footnote>
  <w:footnote w:id="33">
    <w:p w:rsidR="008B1F5B" w:rsidRPr="008842CE" w:rsidRDefault="008B1F5B"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B55308"/>
    <w:multiLevelType w:val="hybridMultilevel"/>
    <w:tmpl w:val="521A2D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5"/>
  </w:num>
  <w:num w:numId="3">
    <w:abstractNumId w:val="6"/>
  </w:num>
  <w:num w:numId="4">
    <w:abstractNumId w:val="5"/>
  </w:num>
  <w:num w:numId="5">
    <w:abstractNumId w:val="0"/>
  </w:num>
  <w:num w:numId="6">
    <w:abstractNumId w:val="12"/>
  </w:num>
  <w:num w:numId="7">
    <w:abstractNumId w:val="36"/>
  </w:num>
  <w:num w:numId="8">
    <w:abstractNumId w:val="32"/>
  </w:num>
  <w:num w:numId="9">
    <w:abstractNumId w:val="33"/>
  </w:num>
  <w:num w:numId="10">
    <w:abstractNumId w:val="17"/>
  </w:num>
  <w:num w:numId="11">
    <w:abstractNumId w:val="13"/>
  </w:num>
  <w:num w:numId="12">
    <w:abstractNumId w:val="25"/>
  </w:num>
  <w:num w:numId="13">
    <w:abstractNumId w:val="29"/>
  </w:num>
  <w:num w:numId="14">
    <w:abstractNumId w:val="14"/>
  </w:num>
  <w:num w:numId="15">
    <w:abstractNumId w:val="27"/>
  </w:num>
  <w:num w:numId="16">
    <w:abstractNumId w:val="22"/>
  </w:num>
  <w:num w:numId="17">
    <w:abstractNumId w:val="35"/>
  </w:num>
  <w:num w:numId="18">
    <w:abstractNumId w:val="29"/>
    <w:lvlOverride w:ilvl="0">
      <w:startOverride w:val="1"/>
    </w:lvlOverride>
    <w:lvlOverride w:ilvl="1"/>
    <w:lvlOverride w:ilvl="2"/>
    <w:lvlOverride w:ilvl="3"/>
    <w:lvlOverride w:ilvl="4"/>
    <w:lvlOverride w:ilvl="5"/>
    <w:lvlOverride w:ilvl="6"/>
    <w:lvlOverride w:ilvl="7"/>
    <w:lvlOverride w:ilvl="8"/>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9"/>
  </w:num>
  <w:num w:numId="23">
    <w:abstractNumId w:val="11"/>
  </w:num>
  <w:num w:numId="24">
    <w:abstractNumId w:val="40"/>
  </w:num>
  <w:num w:numId="25">
    <w:abstractNumId w:val="37"/>
  </w:num>
  <w:num w:numId="26">
    <w:abstractNumId w:val="16"/>
  </w:num>
  <w:num w:numId="27">
    <w:abstractNumId w:val="38"/>
  </w:num>
  <w:num w:numId="28">
    <w:abstractNumId w:val="20"/>
  </w:num>
  <w:num w:numId="29">
    <w:abstractNumId w:val="10"/>
  </w:num>
  <w:num w:numId="30">
    <w:abstractNumId w:val="3"/>
  </w:num>
  <w:num w:numId="31">
    <w:abstractNumId w:val="8"/>
  </w:num>
  <w:num w:numId="32">
    <w:abstractNumId w:val="7"/>
  </w:num>
  <w:num w:numId="33">
    <w:abstractNumId w:val="41"/>
  </w:num>
  <w:num w:numId="34">
    <w:abstractNumId w:val="39"/>
  </w:num>
  <w:num w:numId="35">
    <w:abstractNumId w:val="34"/>
  </w:num>
  <w:num w:numId="36">
    <w:abstractNumId w:val="1"/>
  </w:num>
  <w:num w:numId="37">
    <w:abstractNumId w:val="19"/>
  </w:num>
  <w:num w:numId="38">
    <w:abstractNumId w:val="23"/>
  </w:num>
  <w:num w:numId="39">
    <w:abstractNumId w:val="21"/>
  </w:num>
  <w:num w:numId="40">
    <w:abstractNumId w:val="18"/>
  </w:num>
  <w:num w:numId="41">
    <w:abstractNumId w:val="28"/>
  </w:num>
  <w:num w:numId="42">
    <w:abstractNumId w:val="4"/>
  </w:num>
  <w:num w:numId="43">
    <w:abstractNumId w:val="2"/>
  </w:num>
  <w:num w:numId="44">
    <w:abstractNumId w:val="26"/>
  </w:num>
  <w:num w:numId="45">
    <w:abstractNumId w:val="3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8778F"/>
    <w:rsid w:val="000934BD"/>
    <w:rsid w:val="000F7140"/>
    <w:rsid w:val="001A791C"/>
    <w:rsid w:val="002062DA"/>
    <w:rsid w:val="00240120"/>
    <w:rsid w:val="002737F2"/>
    <w:rsid w:val="00287F8B"/>
    <w:rsid w:val="002915BE"/>
    <w:rsid w:val="002C3F4E"/>
    <w:rsid w:val="003D6F12"/>
    <w:rsid w:val="00407907"/>
    <w:rsid w:val="00416519"/>
    <w:rsid w:val="00443349"/>
    <w:rsid w:val="00446B99"/>
    <w:rsid w:val="004D0A48"/>
    <w:rsid w:val="00501D4F"/>
    <w:rsid w:val="005126FF"/>
    <w:rsid w:val="0054508A"/>
    <w:rsid w:val="006C2430"/>
    <w:rsid w:val="00710D66"/>
    <w:rsid w:val="007617B2"/>
    <w:rsid w:val="007941A0"/>
    <w:rsid w:val="007C4DE6"/>
    <w:rsid w:val="007E5C72"/>
    <w:rsid w:val="00825EDD"/>
    <w:rsid w:val="00844B16"/>
    <w:rsid w:val="00852966"/>
    <w:rsid w:val="008B1F5B"/>
    <w:rsid w:val="00920D6A"/>
    <w:rsid w:val="009256FD"/>
    <w:rsid w:val="009E3704"/>
    <w:rsid w:val="00A01181"/>
    <w:rsid w:val="00A16ABE"/>
    <w:rsid w:val="00AB5C3C"/>
    <w:rsid w:val="00AC52E3"/>
    <w:rsid w:val="00BD0664"/>
    <w:rsid w:val="00C3303F"/>
    <w:rsid w:val="00C6777D"/>
    <w:rsid w:val="00CA3AB6"/>
    <w:rsid w:val="00CC23DA"/>
    <w:rsid w:val="00D14865"/>
    <w:rsid w:val="00DE56F3"/>
    <w:rsid w:val="00E12B8D"/>
    <w:rsid w:val="00EB5988"/>
    <w:rsid w:val="00FD135C"/>
    <w:rsid w:val="00FD7461"/>
    <w:rsid w:val="00FF4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8F904-7DBA-4DD7-85BA-3A296E05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numbering" w:customStyle="1" w:styleId="13">
    <w:name w:val="Нет списка1"/>
    <w:next w:val="a2"/>
    <w:uiPriority w:val="99"/>
    <w:semiHidden/>
    <w:unhideWhenUsed/>
    <w:rsid w:val="00FD7461"/>
  </w:style>
  <w:style w:type="numbering" w:customStyle="1" w:styleId="111">
    <w:name w:val="Нет списка11"/>
    <w:next w:val="a2"/>
    <w:uiPriority w:val="99"/>
    <w:semiHidden/>
    <w:unhideWhenUsed/>
    <w:rsid w:val="00FD7461"/>
  </w:style>
  <w:style w:type="character" w:customStyle="1" w:styleId="14">
    <w:name w:val="Неразрешенное упоминание1"/>
    <w:uiPriority w:val="99"/>
    <w:semiHidden/>
    <w:unhideWhenUsed/>
    <w:rsid w:val="00287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ettings" Target="settings.xml"/><Relationship Id="rId7" Type="http://schemas.openxmlformats.org/officeDocument/2006/relationships/hyperlink" Target="mailto:xosroviantar@rambl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Pages>
  <Words>24235</Words>
  <Characters>138140</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Lusine</cp:lastModifiedBy>
  <cp:revision>39</cp:revision>
  <dcterms:created xsi:type="dcterms:W3CDTF">2023-12-15T08:42:00Z</dcterms:created>
  <dcterms:modified xsi:type="dcterms:W3CDTF">2025-12-12T10:30:00Z</dcterms:modified>
</cp:coreProperties>
</file>